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1B6E501F" w:rsidR="00642EFE" w:rsidRPr="005E1F72" w:rsidRDefault="0002258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2BFDFF71" w:rsidR="0091042F" w:rsidRDefault="005705B1" w:rsidP="00D21F8D">
      <w:pPr>
        <w:pStyle w:val="BodyTextIndent"/>
        <w:spacing w:line="240" w:lineRule="auto"/>
        <w:jc w:val="center"/>
        <w:rPr>
          <w:rFonts w:ascii="GHEA Grapalat" w:hAnsi="GHEA Grapalat"/>
          <w:i w:val="0"/>
          <w:lang w:val="af-ZA"/>
        </w:rPr>
      </w:pPr>
      <w:r>
        <w:rPr>
          <w:rFonts w:ascii="GHEA Grapalat" w:hAnsi="GHEA Grapalat"/>
          <w:i w:val="0"/>
          <w:lang w:val="af-ZA"/>
        </w:rPr>
        <w:t>2026</w:t>
      </w:r>
      <w:r w:rsidR="00642EFE" w:rsidRPr="005E1F72">
        <w:rPr>
          <w:rFonts w:ascii="GHEA Grapalat" w:hAnsi="GHEA Grapalat"/>
          <w:i w:val="0"/>
          <w:lang w:val="af-ZA"/>
        </w:rPr>
        <w:t xml:space="preserve"> </w:t>
      </w:r>
      <w:r w:rsidR="00F5653D"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092BA7">
        <w:rPr>
          <w:rFonts w:ascii="GHEA Grapalat" w:hAnsi="GHEA Grapalat"/>
          <w:b/>
          <w:bCs/>
          <w:i w:val="0"/>
          <w:lang w:val="hy-AM"/>
        </w:rPr>
        <w:t xml:space="preserve"> </w:t>
      </w:r>
      <w:r w:rsidR="00132730">
        <w:rPr>
          <w:rFonts w:ascii="GHEA Grapalat" w:hAnsi="GHEA Grapalat"/>
          <w:b/>
          <w:bCs/>
          <w:i w:val="0"/>
          <w:lang w:val="hy-AM"/>
        </w:rPr>
        <w:t>փետրվարի</w:t>
      </w:r>
      <w:r w:rsidR="00A3123D">
        <w:rPr>
          <w:rFonts w:ascii="GHEA Grapalat" w:hAnsi="GHEA Grapalat"/>
          <w:b/>
          <w:bCs/>
          <w:i w:val="0"/>
          <w:lang w:val="hy-AM"/>
        </w:rPr>
        <w:t xml:space="preserve"> </w:t>
      </w:r>
      <w:r w:rsidR="00A76C15" w:rsidRPr="005E1F72">
        <w:rPr>
          <w:rFonts w:ascii="GHEA Grapalat" w:hAnsi="GHEA Grapalat"/>
          <w:i w:val="0"/>
          <w:lang w:val="af-ZA"/>
        </w:rPr>
        <w:t>«</w:t>
      </w:r>
      <w:r w:rsidR="008545DF">
        <w:rPr>
          <w:rFonts w:ascii="GHEA Grapalat" w:hAnsi="GHEA Grapalat"/>
          <w:i w:val="0"/>
          <w:lang w:val="hy-AM"/>
        </w:rPr>
        <w:t>2</w:t>
      </w:r>
      <w:r w:rsidR="00132730">
        <w:rPr>
          <w:rFonts w:ascii="GHEA Grapalat" w:hAnsi="GHEA Grapalat"/>
          <w:i w:val="0"/>
          <w:lang w:val="hy-AM"/>
        </w:rPr>
        <w:t>0</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0FDE8C26" w14:textId="77777777" w:rsidR="004D53E4" w:rsidRDefault="004D53E4" w:rsidP="00D21F8D">
      <w:pPr>
        <w:pStyle w:val="BodyTextIndent"/>
        <w:spacing w:line="240" w:lineRule="auto"/>
        <w:jc w:val="center"/>
        <w:rPr>
          <w:rFonts w:ascii="GHEA Grapalat" w:hAnsi="GHEA Grapalat"/>
          <w:i w:val="0"/>
          <w:lang w:val="af-ZA"/>
        </w:rPr>
      </w:pPr>
    </w:p>
    <w:p w14:paraId="12027994" w14:textId="164F4DA0"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2258D">
        <w:rPr>
          <w:rFonts w:ascii="GHEA Grapalat" w:hAnsi="GHEA Grapalat"/>
          <w:i w:val="0"/>
          <w:lang w:val="af-ZA"/>
        </w:rPr>
        <w:t>ԳՀԱՇՁԲ-</w:t>
      </w:r>
      <w:r w:rsidR="005705B1">
        <w:rPr>
          <w:rFonts w:ascii="GHEA Grapalat" w:hAnsi="GHEA Grapalat"/>
          <w:i w:val="0"/>
          <w:lang w:val="af-ZA"/>
        </w:rPr>
        <w:t>26/44</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5CA6D81A"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02258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fldChar w:fldCharType="begin"/>
      </w:r>
      <w:r w:rsidRPr="008545DF">
        <w:rPr>
          <w:lang w:val="af-ZA"/>
        </w:rPr>
        <w:instrText xml:space="preserve"> HYPERLINK "http://www.armeps.am" </w:instrText>
      </w:r>
      <w:r>
        <w:fldChar w:fldCharType="separate"/>
      </w:r>
      <w:r w:rsidR="00677658" w:rsidRPr="005E1F72">
        <w:rPr>
          <w:rFonts w:ascii="GHEA Grapalat" w:hAnsi="GHEA Grapalat"/>
          <w:i w:val="0"/>
          <w:lang w:val="af-ZA" w:eastAsia="ru-RU"/>
        </w:rPr>
        <w:t>www.armeps.am</w:t>
      </w:r>
      <w:r>
        <w:rPr>
          <w:rFonts w:ascii="GHEA Grapalat" w:hAnsi="GHEA Grapalat"/>
          <w:i w:val="0"/>
          <w:lang w:val="af-ZA" w:eastAsia="ru-RU"/>
        </w:rPr>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263BD159"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5C1E31">
        <w:rPr>
          <w:rFonts w:ascii="GHEA Grapalat" w:eastAsia="MS Mincho" w:hAnsi="GHEA Grapalat" w:cs="Sylfaen"/>
          <w:b/>
          <w:szCs w:val="24"/>
          <w:lang w:val="hy-AM" w:eastAsia="ja-JP"/>
        </w:rPr>
        <w:t>Երևան քաղաքի Ավան վարչական շրջանի փողոցների և միջբակային տարածքների ասֆալտբետոնյա ծածկի վերանորոգման և պահպանման</w:t>
      </w:r>
      <w:r w:rsidR="00A64109">
        <w:rPr>
          <w:rFonts w:ascii="GHEA Grapalat" w:eastAsia="MS Mincho" w:hAnsi="GHEA Grapalat" w:cs="Sylfaen"/>
          <w:b/>
          <w:szCs w:val="24"/>
          <w:lang w:val="hy-AM" w:eastAsia="ja-JP"/>
        </w:rPr>
        <w:t xml:space="preserve"> </w:t>
      </w:r>
      <w:r w:rsidR="002C247D">
        <w:rPr>
          <w:rFonts w:ascii="GHEA Grapalat" w:eastAsia="MS Mincho" w:hAnsi="GHEA Grapalat" w:cs="Sylfaen"/>
          <w:b/>
          <w:szCs w:val="24"/>
          <w:lang w:val="hy-AM" w:eastAsia="ja-JP"/>
        </w:rPr>
        <w:t xml:space="preserve"> աշխատանքների</w:t>
      </w:r>
      <w:r w:rsidR="00E765B7" w:rsidRPr="005E1F72">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07E37203"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fldChar w:fldCharType="begin"/>
      </w:r>
      <w:r w:rsidRPr="008545DF">
        <w:rPr>
          <w:lang w:val="af-ZA"/>
        </w:rPr>
        <w:instrText xml:space="preserve"> HYPERLINK "http://www.armeps.am" </w:instrText>
      </w:r>
      <w:r>
        <w:fldChar w:fldCharType="separate"/>
      </w:r>
      <w:r w:rsidR="00DB4CC7" w:rsidRPr="005E1F72">
        <w:rPr>
          <w:rFonts w:ascii="GHEA Grapalat" w:hAnsi="GHEA Grapalat"/>
          <w:i w:val="0"/>
          <w:lang w:val="af-ZA" w:eastAsia="ru-RU"/>
        </w:rPr>
        <w:t>www.armeps.am</w:t>
      </w:r>
      <w:r>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F27486">
        <w:rPr>
          <w:rFonts w:ascii="GHEA Grapalat" w:hAnsi="GHEA Grapalat"/>
          <w:b/>
          <w:i w:val="0"/>
          <w:lang w:val="af-ZA"/>
        </w:rPr>
        <w:t>մինչև 2026 թվականի մարտի 3</w:t>
      </w:r>
      <w:r w:rsidR="0007287D" w:rsidRPr="0018744E">
        <w:rPr>
          <w:rFonts w:ascii="GHEA Grapalat" w:hAnsi="GHEA Grapalat"/>
          <w:b/>
          <w:i w:val="0"/>
          <w:lang w:val="hy-AM"/>
        </w:rPr>
        <w:t>-ը, ժամը 1</w:t>
      </w:r>
      <w:r w:rsidR="0007287D" w:rsidRPr="0018744E">
        <w:rPr>
          <w:rFonts w:ascii="GHEA Grapalat" w:hAnsi="GHEA Grapalat"/>
          <w:b/>
          <w:i w:val="0"/>
          <w:lang w:val="af-ZA"/>
        </w:rPr>
        <w:t>0</w:t>
      </w:r>
      <w:r w:rsidR="0007287D" w:rsidRPr="0018744E">
        <w:rPr>
          <w:rFonts w:ascii="GHEA Grapalat" w:hAnsi="GHEA Grapalat"/>
          <w:b/>
          <w:i w:val="0"/>
          <w:lang w:val="hy-AM"/>
        </w:rPr>
        <w:t>:00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0EFDE8D3"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F27486">
        <w:rPr>
          <w:rFonts w:ascii="GHEA Grapalat" w:hAnsi="GHEA Grapalat"/>
          <w:b/>
          <w:i w:val="0"/>
          <w:lang w:val="af-ZA"/>
        </w:rPr>
        <w:t>մինչև 2026 թվականի մարտի 3</w:t>
      </w:r>
      <w:r w:rsidR="0007287D" w:rsidRPr="0018744E">
        <w:rPr>
          <w:rFonts w:ascii="GHEA Grapalat" w:hAnsi="GHEA Grapalat"/>
          <w:b/>
          <w:i w:val="0"/>
          <w:lang w:val="hy-AM"/>
        </w:rPr>
        <w:t>-ը, ժամը 1</w:t>
      </w:r>
      <w:r w:rsidR="0007287D" w:rsidRPr="0018744E">
        <w:rPr>
          <w:rFonts w:ascii="GHEA Grapalat" w:hAnsi="GHEA Grapalat"/>
          <w:b/>
          <w:i w:val="0"/>
          <w:lang w:val="af-ZA"/>
        </w:rPr>
        <w:t>0</w:t>
      </w:r>
      <w:r w:rsidR="0007287D" w:rsidRPr="0018744E">
        <w:rPr>
          <w:rFonts w:ascii="GHEA Grapalat" w:hAnsi="GHEA Grapalat"/>
          <w:b/>
          <w:i w:val="0"/>
          <w:lang w:val="hy-AM"/>
        </w:rPr>
        <w:t>:00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3FE3D7D4"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Pr>
          <w:rFonts w:ascii="GHEA Grapalat" w:hAnsi="GHEA Grapalat"/>
          <w:i w:val="0"/>
          <w:lang w:val="hy-AM"/>
        </w:rPr>
        <w:t>Վաչագա</w:t>
      </w:r>
      <w:r w:rsidR="005267C0">
        <w:rPr>
          <w:rFonts w:ascii="GHEA Grapalat" w:hAnsi="GHEA Grapalat"/>
          <w:i w:val="0"/>
          <w:lang w:val="hy-AM"/>
        </w:rPr>
        <w:t>ն</w:t>
      </w:r>
      <w:r>
        <w:rPr>
          <w:rFonts w:ascii="GHEA Grapalat" w:hAnsi="GHEA Grapalat"/>
          <w:i w:val="0"/>
          <w:lang w:val="hy-AM"/>
        </w:rPr>
        <w:t xml:space="preserve"> Մեժունցին</w:t>
      </w:r>
      <w:r w:rsidRPr="00F34769">
        <w:rPr>
          <w:rFonts w:ascii="GHEA Grapalat" w:hAnsi="GHEA Grapalat"/>
          <w:i w:val="0"/>
          <w:lang w:val="af-ZA"/>
        </w:rPr>
        <w:t>։</w:t>
      </w:r>
    </w:p>
    <w:p w14:paraId="560CA681"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514-194</w:t>
      </w:r>
      <w:r w:rsidRPr="00F34769">
        <w:rPr>
          <w:rFonts w:ascii="GHEA Grapalat" w:hAnsi="GHEA Grapalat"/>
          <w:i w:val="0"/>
          <w:lang w:val="af-ZA"/>
        </w:rPr>
        <w:t>։</w:t>
      </w:r>
    </w:p>
    <w:p w14:paraId="3E5C8C96" w14:textId="77777777"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Pr>
          <w:rFonts w:ascii="GHEA Grapalat" w:hAnsi="GHEA Grapalat"/>
          <w:b/>
          <w:i w:val="0"/>
          <w:lang w:val="af-ZA"/>
        </w:rPr>
        <w:t>vachagan.mejunc</w:t>
      </w:r>
      <w:r w:rsidRPr="007D7CDD">
        <w:rPr>
          <w:rFonts w:ascii="GHEA Grapalat" w:hAnsi="GHEA Grapalat"/>
          <w:b/>
          <w:i w:val="0"/>
          <w:lang w:val="af-ZA"/>
        </w:rPr>
        <w:t>@yerevan.am։</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BC6371" w:rsidRDefault="00754697" w:rsidP="00EF3662">
      <w:pPr>
        <w:pStyle w:val="BodyTextIndent3"/>
        <w:spacing w:after="240" w:line="240" w:lineRule="auto"/>
        <w:ind w:firstLine="709"/>
        <w:rPr>
          <w:rFonts w:ascii="GHEA Grapalat" w:hAnsi="GHEA Grapalat" w:cs="Sylfaen"/>
          <w:b/>
          <w:lang w:val="af-ZA"/>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DD83DD6" w14:textId="55BF87FC"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6D3E283C"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2258D">
        <w:rPr>
          <w:rFonts w:ascii="GHEA Grapalat" w:hAnsi="GHEA Grapalat" w:cs="Sylfaen"/>
          <w:iCs/>
          <w:sz w:val="20"/>
          <w:szCs w:val="20"/>
          <w:lang w:val="af-ZA"/>
        </w:rPr>
        <w:t>ԳՀԱՇՁԲ-</w:t>
      </w:r>
      <w:r w:rsidR="005705B1">
        <w:rPr>
          <w:rFonts w:ascii="GHEA Grapalat" w:hAnsi="GHEA Grapalat" w:cs="Sylfaen"/>
          <w:iCs/>
          <w:sz w:val="20"/>
          <w:szCs w:val="20"/>
          <w:lang w:val="af-ZA"/>
        </w:rPr>
        <w:t>26/44</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47BBC8D9" w:rsidR="00096865" w:rsidRPr="0007287D" w:rsidRDefault="0002258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5E366B">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2CBDA9E6"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5705B1">
        <w:rPr>
          <w:rFonts w:ascii="GHEA Grapalat" w:hAnsi="GHEA Grapalat" w:cs="Sylfaen"/>
          <w:iCs/>
          <w:sz w:val="20"/>
          <w:szCs w:val="20"/>
          <w:lang w:val="af-ZA"/>
        </w:rPr>
        <w:t>2026</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9968BA">
        <w:rPr>
          <w:rFonts w:ascii="GHEA Grapalat" w:hAnsi="GHEA Grapalat" w:cs="Times Armenian"/>
          <w:iCs/>
          <w:sz w:val="20"/>
          <w:szCs w:val="20"/>
          <w:lang w:val="hy-AM"/>
        </w:rPr>
        <w:t>փետրվարի 20</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6F212A86"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5C1E31">
        <w:rPr>
          <w:rFonts w:ascii="GHEA Grapalat" w:eastAsia="MS Mincho" w:hAnsi="GHEA Grapalat" w:cs="Sylfaen"/>
          <w:b/>
          <w:lang w:val="hy-AM" w:eastAsia="ja-JP"/>
        </w:rPr>
        <w:t xml:space="preserve">Երևան քաղաքի Ավան վարչական շրջանի փողոցների և միջբակային տարածքների ասֆալտբետոնյա ծածկի վերանորոգման և </w:t>
      </w:r>
      <w:proofErr w:type="gramStart"/>
      <w:r w:rsidR="005C1E31">
        <w:rPr>
          <w:rFonts w:ascii="GHEA Grapalat" w:eastAsia="MS Mincho" w:hAnsi="GHEA Grapalat" w:cs="Sylfaen"/>
          <w:b/>
          <w:lang w:val="hy-AM" w:eastAsia="ja-JP"/>
        </w:rPr>
        <w:t>պահպանման</w:t>
      </w:r>
      <w:r w:rsidR="00A64109">
        <w:rPr>
          <w:rFonts w:ascii="GHEA Grapalat" w:eastAsia="MS Mincho" w:hAnsi="GHEA Grapalat" w:cs="Sylfaen"/>
          <w:b/>
          <w:lang w:val="hy-AM" w:eastAsia="ja-JP"/>
        </w:rPr>
        <w:t xml:space="preserve"> </w:t>
      </w:r>
      <w:r>
        <w:rPr>
          <w:rFonts w:ascii="GHEA Grapalat" w:eastAsia="MS Mincho" w:hAnsi="GHEA Grapalat" w:cs="Sylfaen"/>
          <w:b/>
          <w:lang w:val="hy-AM" w:eastAsia="ja-JP"/>
        </w:rPr>
        <w:t xml:space="preserve"> աշխատանքների</w:t>
      </w:r>
      <w:proofErr w:type="gramEnd"/>
      <w:r w:rsidRPr="005E1F72">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r w:rsidR="002B32D6" w:rsidRPr="005E1F72">
        <w:rPr>
          <w:rFonts w:ascii="GHEA Grapalat" w:hAnsi="GHEA Grapalat" w:cs="Times Armenian"/>
          <w:lang w:val="af-ZA"/>
        </w:rPr>
        <w:t xml:space="preserve"> </w:t>
      </w:r>
      <w:r w:rsidR="0002258D">
        <w:rPr>
          <w:rFonts w:ascii="GHEA Grapalat" w:hAnsi="GHEA Grapalat" w:cs="Sylfaen"/>
        </w:rPr>
        <w:t>ԳՆԱՆՇՄԱՆ</w:t>
      </w:r>
      <w:r w:rsidR="0002258D" w:rsidRPr="0002258D">
        <w:rPr>
          <w:rFonts w:ascii="GHEA Grapalat" w:hAnsi="GHEA Grapalat" w:cs="Sylfaen"/>
          <w:lang w:val="af-ZA"/>
        </w:rPr>
        <w:t xml:space="preserve"> </w:t>
      </w:r>
      <w:r w:rsidR="0002258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proofErr w:type="gram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8545DF">
        <w:rPr>
          <w:lang w:val="af-ZA"/>
        </w:rPr>
        <w:instrText xml:space="preserve"> HYPERLINK "http://www.armeps.am" </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132730">
        <w:rPr>
          <w:lang w:val="af-ZA"/>
        </w:rPr>
        <w:instrText xml:space="preserve"> HYPERLINK "http://gnumner.am/hy/page/ughecuycner_dzernarkner/" </w:instrText>
      </w:r>
      <w:r w:rsidR="00000000">
        <w:fldChar w:fldCharType="separate"/>
      </w:r>
      <w:r w:rsidRPr="00A61D46">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6EBBD5F0" w:rsidR="00096865" w:rsidRPr="005E1F72" w:rsidRDefault="004F23E5" w:rsidP="00EF3662">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005C1E31">
        <w:rPr>
          <w:rFonts w:ascii="GHEA Grapalat" w:eastAsia="MS Mincho" w:hAnsi="GHEA Grapalat" w:cs="Sylfaen"/>
          <w:b/>
          <w:lang w:val="hy-AM" w:eastAsia="ja-JP"/>
        </w:rPr>
        <w:t>Երևան քաղաքի Ավան վարչական շրջանի փողոցների և միջբակային տարածքների ասֆալտբետոնյա ծածկի վերանորոգման և պահպանման</w:t>
      </w:r>
      <w:r w:rsidR="00A64109">
        <w:rPr>
          <w:rFonts w:ascii="GHEA Grapalat" w:eastAsia="MS Mincho" w:hAnsi="GHEA Grapalat" w:cs="Sylfaen"/>
          <w:b/>
          <w:lang w:val="hy-AM" w:eastAsia="ja-JP"/>
        </w:rPr>
        <w:t xml:space="preserve"> </w:t>
      </w:r>
      <w:r>
        <w:rPr>
          <w:rFonts w:ascii="GHEA Grapalat" w:eastAsia="MS Mincho" w:hAnsi="GHEA Grapalat" w:cs="Sylfaen"/>
          <w:b/>
          <w:lang w:val="hy-AM" w:eastAsia="ja-JP"/>
        </w:rPr>
        <w:t xml:space="preserve"> աշխատանքների</w:t>
      </w:r>
      <w:r w:rsidRPr="005E1F72">
        <w:rPr>
          <w:rFonts w:ascii="GHEA Grapalat" w:hAnsi="GHEA Grapalat"/>
          <w:sz w:val="20"/>
          <w:lang w:val="af-ZA"/>
        </w:rPr>
        <w:t xml:space="preserve"> </w:t>
      </w:r>
      <w:r w:rsidR="00160AE4" w:rsidRPr="005E1F72">
        <w:rPr>
          <w:rFonts w:ascii="GHEA Grapalat" w:hAnsi="GHEA Grapalat"/>
          <w:b/>
          <w:sz w:val="20"/>
          <w:lang w:val="af-ZA"/>
        </w:rPr>
        <w:t xml:space="preserve">ՁԵՌՔԲԵՐՄԱՆ ՆՊԱՏԱԿՈՎ ՀԱՅՏԱՐԱՐՎԱԾ </w:t>
      </w:r>
      <w:r w:rsidR="0002258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7F14E829"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r w:rsidR="00E57C78">
        <w:rPr>
          <w:rFonts w:ascii="GHEA Grapalat" w:hAnsi="GHEA Grapalat"/>
          <w:sz w:val="20"/>
          <w:lang w:val="af-ZA"/>
        </w:rPr>
        <w:t xml:space="preserve"> </w:t>
      </w:r>
      <w:r w:rsidR="00C577B9">
        <w:rPr>
          <w:rFonts w:ascii="GHEA Grapalat" w:hAnsi="GHEA Grapalat" w:cs="Sylfaen"/>
          <w:b/>
          <w:bCs/>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2"/>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2107B526"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02258D">
        <w:rPr>
          <w:rFonts w:ascii="GHEA Grapalat" w:hAnsi="GHEA Grapalat" w:cs="Sylfaen"/>
          <w:b/>
          <w:sz w:val="20"/>
        </w:rPr>
        <w:t>ԳՆԱՆՇՄԱՆ</w:t>
      </w:r>
      <w:r w:rsidR="0002258D" w:rsidRPr="005E366B">
        <w:rPr>
          <w:rFonts w:ascii="GHEA Grapalat" w:hAnsi="GHEA Grapalat" w:cs="Sylfaen"/>
          <w:b/>
          <w:sz w:val="20"/>
          <w:lang w:val="af-ZA"/>
        </w:rPr>
        <w:t xml:space="preserve"> </w:t>
      </w:r>
      <w:proofErr w:type="gramStart"/>
      <w:r w:rsidR="0002258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346D1E45"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2258D">
        <w:rPr>
          <w:rFonts w:ascii="GHEA Grapalat" w:hAnsi="GHEA Grapalat" w:cs="Times Armenian"/>
          <w:sz w:val="20"/>
          <w:lang w:val="af-ZA"/>
        </w:rPr>
        <w:t>ԳՀԱՇՁԲ-</w:t>
      </w:r>
      <w:r w:rsidR="005705B1">
        <w:rPr>
          <w:rFonts w:ascii="GHEA Grapalat" w:hAnsi="GHEA Grapalat" w:cs="Times Armenian"/>
          <w:sz w:val="20"/>
          <w:lang w:val="af-ZA"/>
        </w:rPr>
        <w:t>26/44</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02258D">
        <w:rPr>
          <w:rFonts w:ascii="GHEA Grapalat" w:hAnsi="GHEA Grapalat" w:cs="Sylfaen"/>
          <w:sz w:val="20"/>
        </w:rPr>
        <w:t>գնանշման</w:t>
      </w:r>
      <w:proofErr w:type="spellEnd"/>
      <w:r w:rsidR="0002258D" w:rsidRPr="0002258D">
        <w:rPr>
          <w:rFonts w:ascii="GHEA Grapalat" w:hAnsi="GHEA Grapalat" w:cs="Sylfaen"/>
          <w:sz w:val="20"/>
          <w:lang w:val="af-ZA"/>
        </w:rPr>
        <w:t xml:space="preserve"> </w:t>
      </w:r>
      <w:proofErr w:type="spellStart"/>
      <w:r w:rsidR="0002258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013C1087"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F7776B" w:rsidRPr="00F7776B">
        <w:rPr>
          <w:rFonts w:ascii="GHEA Grapalat" w:hAnsi="GHEA Grapalat"/>
        </w:rPr>
        <w:t>vachagan.mejunc@yerevan.am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463FC90C"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5C1E31">
        <w:rPr>
          <w:rFonts w:ascii="GHEA Grapalat" w:eastAsia="MS Mincho" w:hAnsi="GHEA Grapalat" w:cs="Sylfaen"/>
          <w:b/>
          <w:szCs w:val="24"/>
          <w:lang w:val="hy-AM" w:eastAsia="ja-JP"/>
        </w:rPr>
        <w:t xml:space="preserve">Երևան քաղաքի Ավան վարչական շրջանի փողոցների և միջբակային տարածքների ասֆալտբետոնյա ծածկի վերանորոգման և </w:t>
      </w:r>
      <w:proofErr w:type="gramStart"/>
      <w:r w:rsidR="005C1E31">
        <w:rPr>
          <w:rFonts w:ascii="GHEA Grapalat" w:eastAsia="MS Mincho" w:hAnsi="GHEA Grapalat" w:cs="Sylfaen"/>
          <w:b/>
          <w:szCs w:val="24"/>
          <w:lang w:val="hy-AM" w:eastAsia="ja-JP"/>
        </w:rPr>
        <w:t>պահպանման</w:t>
      </w:r>
      <w:r w:rsidR="00A64109">
        <w:rPr>
          <w:rFonts w:ascii="GHEA Grapalat" w:eastAsia="MS Mincho" w:hAnsi="GHEA Grapalat" w:cs="Sylfaen"/>
          <w:b/>
          <w:szCs w:val="24"/>
          <w:lang w:val="hy-AM" w:eastAsia="ja-JP"/>
        </w:rPr>
        <w:t xml:space="preserve"> </w:t>
      </w:r>
      <w:r w:rsidR="004F23E5">
        <w:rPr>
          <w:rFonts w:ascii="GHEA Grapalat" w:eastAsia="MS Mincho" w:hAnsi="GHEA Grapalat" w:cs="Sylfaen"/>
          <w:b/>
          <w:szCs w:val="24"/>
          <w:lang w:val="hy-AM" w:eastAsia="ja-JP"/>
        </w:rPr>
        <w:t xml:space="preserve"> աշխատանքների</w:t>
      </w:r>
      <w:proofErr w:type="gramEnd"/>
      <w:r w:rsidR="00096865"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A5292D">
        <w:rPr>
          <w:rFonts w:ascii="GHEA Grapalat" w:hAnsi="GHEA Grapalat"/>
          <w:i w:val="0"/>
          <w:lang w:val="hy-AM"/>
        </w:rPr>
        <w:t>ը</w:t>
      </w:r>
      <w:r w:rsidR="004F23E5" w:rsidRPr="00417B96">
        <w:rPr>
          <w:rFonts w:ascii="GHEA Grapalat" w:hAnsi="GHEA Grapalat"/>
          <w:i w:val="0"/>
          <w:lang w:val="af-ZA"/>
        </w:rPr>
        <w:t xml:space="preserve"> </w:t>
      </w:r>
      <w:proofErr w:type="spell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A5292D">
        <w:rPr>
          <w:rFonts w:ascii="GHEA Grapalat" w:hAnsi="GHEA Grapalat"/>
          <w:i w:val="0"/>
          <w:lang w:val="hy-AM"/>
        </w:rPr>
        <w:t>է</w:t>
      </w:r>
      <w:r w:rsidR="004F23E5" w:rsidRPr="00417B96">
        <w:rPr>
          <w:rFonts w:ascii="GHEA Grapalat" w:hAnsi="GHEA Grapalat"/>
          <w:i w:val="0"/>
          <w:lang w:val="af-ZA"/>
        </w:rPr>
        <w:t xml:space="preserve"> </w:t>
      </w:r>
      <w:r w:rsidR="00F959F3">
        <w:rPr>
          <w:rFonts w:ascii="GHEA Grapalat" w:hAnsi="GHEA Grapalat"/>
          <w:i w:val="0"/>
          <w:lang w:val="en-US"/>
        </w:rPr>
        <w:t>1</w:t>
      </w:r>
      <w:r w:rsidR="004F23E5">
        <w:rPr>
          <w:rFonts w:ascii="GHEA Grapalat" w:hAnsi="GHEA Grapalat"/>
          <w:i w:val="0"/>
          <w:lang w:val="hy-AM"/>
        </w:rPr>
        <w:t xml:space="preserve"> </w:t>
      </w:r>
      <w:r w:rsidR="00066E20">
        <w:rPr>
          <w:rFonts w:ascii="GHEA Grapalat" w:hAnsi="GHEA Grapalat"/>
          <w:i w:val="0"/>
          <w:lang w:val="en-US"/>
        </w:rPr>
        <w:t>/</w:t>
      </w:r>
      <w:r w:rsidR="00F959F3">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620"/>
        <w:gridCol w:w="7020"/>
      </w:tblGrid>
      <w:tr w:rsidR="000812F9" w:rsidRPr="00417B96" w14:paraId="42627B0B" w14:textId="77777777" w:rsidTr="00105B16">
        <w:trPr>
          <w:trHeight w:val="420"/>
        </w:trPr>
        <w:tc>
          <w:tcPr>
            <w:tcW w:w="276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02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167E3" w:rsidRPr="000167E3" w14:paraId="41293A86" w14:textId="77777777" w:rsidTr="00105B16">
        <w:trPr>
          <w:trHeight w:val="202"/>
        </w:trPr>
        <w:tc>
          <w:tcPr>
            <w:tcW w:w="1147" w:type="dxa"/>
            <w:vAlign w:val="center"/>
          </w:tcPr>
          <w:p w14:paraId="0C764753" w14:textId="09AC9FF3" w:rsidR="000167E3" w:rsidRPr="00417B96" w:rsidRDefault="000167E3" w:rsidP="000167E3">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620" w:type="dxa"/>
            <w:vAlign w:val="center"/>
          </w:tcPr>
          <w:p w14:paraId="2DBBD8EB" w14:textId="069CEF18" w:rsidR="000167E3" w:rsidRPr="00417B96" w:rsidRDefault="000167E3" w:rsidP="000167E3">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020" w:type="dxa"/>
            <w:vAlign w:val="center"/>
          </w:tcPr>
          <w:p w14:paraId="309AE3FD" w14:textId="3DEC3878" w:rsidR="000167E3" w:rsidRPr="00417B96" w:rsidRDefault="000167E3" w:rsidP="000167E3">
            <w:pPr>
              <w:pStyle w:val="BodyTextIndent2"/>
              <w:spacing w:line="240" w:lineRule="auto"/>
              <w:ind w:firstLine="0"/>
              <w:jc w:val="center"/>
              <w:rPr>
                <w:rFonts w:ascii="GHEA Grapalat" w:hAnsi="GHEA Grapalat"/>
                <w:b/>
                <w:bCs/>
                <w:i/>
                <w:iCs/>
              </w:rPr>
            </w:pPr>
          </w:p>
        </w:tc>
      </w:tr>
      <w:tr w:rsidR="00105B16" w:rsidRPr="00132730" w14:paraId="44CE3AC3" w14:textId="77777777" w:rsidTr="00105B16">
        <w:tc>
          <w:tcPr>
            <w:tcW w:w="1147" w:type="dxa"/>
            <w:vAlign w:val="center"/>
          </w:tcPr>
          <w:p w14:paraId="57173727" w14:textId="77777777" w:rsidR="00105B16" w:rsidRPr="00417B96" w:rsidRDefault="00105B16" w:rsidP="00105B1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620" w:type="dxa"/>
            <w:vAlign w:val="center"/>
          </w:tcPr>
          <w:p w14:paraId="1D48A52A" w14:textId="14F70803" w:rsidR="00105B16" w:rsidRPr="00105B16" w:rsidRDefault="00D11A9E" w:rsidP="00105B16">
            <w:pPr>
              <w:pStyle w:val="BodyTextIndent2"/>
              <w:spacing w:line="240" w:lineRule="auto"/>
              <w:ind w:firstLine="0"/>
              <w:jc w:val="center"/>
              <w:rPr>
                <w:rFonts w:ascii="GHEA Grapalat" w:hAnsi="GHEA Grapalat" w:cs="Arial"/>
                <w:color w:val="000000"/>
                <w:lang w:val="hy-AM"/>
              </w:rPr>
            </w:pPr>
            <w:r w:rsidRPr="00D11A9E">
              <w:rPr>
                <w:rFonts w:ascii="GHEA Grapalat" w:hAnsi="GHEA Grapalat" w:cs="Arial"/>
                <w:color w:val="000000"/>
                <w:lang w:val="hy-AM"/>
              </w:rPr>
              <w:t>55 652 400</w:t>
            </w:r>
          </w:p>
        </w:tc>
        <w:tc>
          <w:tcPr>
            <w:tcW w:w="7020" w:type="dxa"/>
            <w:vAlign w:val="center"/>
          </w:tcPr>
          <w:p w14:paraId="30ABAB0F" w14:textId="53172E9A" w:rsidR="00105B16" w:rsidRPr="00A31759" w:rsidRDefault="005C1E31" w:rsidP="00105B16">
            <w:pPr>
              <w:pStyle w:val="BodyTextIndent2"/>
              <w:spacing w:line="240" w:lineRule="auto"/>
              <w:ind w:firstLine="0"/>
              <w:rPr>
                <w:rFonts w:ascii="GHEA Grapalat" w:hAnsi="GHEA Grapalat"/>
                <w:szCs w:val="16"/>
                <w:vertAlign w:val="subscript"/>
              </w:rPr>
            </w:pPr>
            <w:r>
              <w:rPr>
                <w:rFonts w:ascii="GHEA Grapalat" w:hAnsi="GHEA Grapalat" w:cs="Sylfaen"/>
                <w:szCs w:val="16"/>
                <w:lang w:val="hy-AM"/>
              </w:rPr>
              <w:t>Երևան քաղաքի Ավան վարչական շրջանի փողոցների և միջբակային տարածքների ասֆալտբետոնյա ծածկի վերանորոգման և պահպանման</w:t>
            </w:r>
            <w:r w:rsidR="00A64109">
              <w:rPr>
                <w:rFonts w:ascii="GHEA Grapalat" w:hAnsi="GHEA Grapalat" w:cs="Sylfaen"/>
                <w:szCs w:val="16"/>
                <w:lang w:val="hy-AM"/>
              </w:rPr>
              <w:t xml:space="preserve"> </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49B4D086" w14:textId="23E183E5" w:rsidR="00E66A50" w:rsidRPr="00E66A50" w:rsidRDefault="00E66A50" w:rsidP="00E66A50">
      <w:pPr>
        <w:pStyle w:val="ListParagraph"/>
        <w:ind w:left="0" w:firstLine="720"/>
        <w:jc w:val="both"/>
        <w:rPr>
          <w:rFonts w:ascii="GHEA Grapalat" w:hAnsi="GHEA Grapalat" w:cs="Arial"/>
          <w:sz w:val="20"/>
          <w:lang w:val="es-ES" w:eastAsia="en-US"/>
        </w:rPr>
      </w:pPr>
      <w:r w:rsidRPr="00E66A50">
        <w:rPr>
          <w:rFonts w:ascii="GHEA Grapalat" w:hAnsi="GHEA Grapalat" w:cs="Arial"/>
          <w:sz w:val="20"/>
          <w:lang w:val="es-ES" w:eastAsia="en-US"/>
        </w:rPr>
        <w:t xml:space="preserve">7) </w:t>
      </w:r>
      <w:proofErr w:type="spellStart"/>
      <w:r w:rsidRPr="00E66A50">
        <w:rPr>
          <w:rFonts w:ascii="GHEA Grapalat" w:hAnsi="GHEA Grapalat" w:cs="Arial"/>
          <w:sz w:val="20"/>
          <w:lang w:val="es-ES" w:eastAsia="en-US"/>
        </w:rPr>
        <w:t>որոնք</w:t>
      </w:r>
      <w:proofErr w:type="spellEnd"/>
      <w:r w:rsidRPr="00E66A50">
        <w:rPr>
          <w:rFonts w:ascii="GHEA Grapalat" w:hAnsi="GHEA Grapalat" w:cs="Arial"/>
          <w:sz w:val="20"/>
          <w:lang w:val="es-ES" w:eastAsia="en-US"/>
        </w:rPr>
        <w:t xml:space="preserve"> ՀՀ </w:t>
      </w:r>
      <w:proofErr w:type="spellStart"/>
      <w:r w:rsidRPr="00E66A50">
        <w:rPr>
          <w:rFonts w:ascii="GHEA Grapalat" w:hAnsi="GHEA Grapalat" w:cs="Arial"/>
          <w:sz w:val="20"/>
          <w:lang w:val="es-ES" w:eastAsia="en-US"/>
        </w:rPr>
        <w:t>կառավարության</w:t>
      </w:r>
      <w:proofErr w:type="spellEnd"/>
      <w:r w:rsidRPr="00E66A50">
        <w:rPr>
          <w:rFonts w:ascii="GHEA Grapalat" w:hAnsi="GHEA Grapalat" w:cs="Arial"/>
          <w:sz w:val="20"/>
          <w:lang w:val="es-ES" w:eastAsia="en-US"/>
        </w:rPr>
        <w:t xml:space="preserve"> 20.06.</w:t>
      </w:r>
      <w:r w:rsidR="005705B1">
        <w:rPr>
          <w:rFonts w:ascii="GHEA Grapalat" w:hAnsi="GHEA Grapalat" w:cs="Arial"/>
          <w:sz w:val="20"/>
          <w:lang w:val="es-ES" w:eastAsia="en-US"/>
        </w:rPr>
        <w:t>2026</w:t>
      </w:r>
      <w:r w:rsidRPr="00E66A50">
        <w:rPr>
          <w:rFonts w:ascii="GHEA Grapalat" w:hAnsi="GHEA Grapalat" w:cs="Arial"/>
          <w:sz w:val="20"/>
          <w:lang w:val="es-ES" w:eastAsia="en-US"/>
        </w:rPr>
        <w:t xml:space="preserve">թ. N 817-Ա </w:t>
      </w:r>
      <w:proofErr w:type="spellStart"/>
      <w:r w:rsidRPr="00E66A50">
        <w:rPr>
          <w:rFonts w:ascii="GHEA Grapalat" w:hAnsi="GHEA Grapalat" w:cs="Arial"/>
          <w:sz w:val="20"/>
          <w:lang w:val="es-ES" w:eastAsia="en-US"/>
        </w:rPr>
        <w:t>որոշման</w:t>
      </w:r>
      <w:proofErr w:type="spellEnd"/>
      <w:r w:rsidRPr="00E66A50">
        <w:rPr>
          <w:rFonts w:ascii="GHEA Grapalat" w:hAnsi="GHEA Grapalat" w:cs="Arial"/>
          <w:sz w:val="20"/>
          <w:lang w:val="es-ES" w:eastAsia="en-US"/>
        </w:rPr>
        <w:t xml:space="preserve"> 1-ին </w:t>
      </w:r>
      <w:proofErr w:type="spellStart"/>
      <w:r w:rsidRPr="00E66A50">
        <w:rPr>
          <w:rFonts w:ascii="GHEA Grapalat" w:hAnsi="GHEA Grapalat" w:cs="Arial"/>
          <w:sz w:val="20"/>
          <w:lang w:val="es-ES" w:eastAsia="en-US"/>
        </w:rPr>
        <w:t>կետի</w:t>
      </w:r>
      <w:proofErr w:type="spellEnd"/>
      <w:r w:rsidRPr="00E66A50">
        <w:rPr>
          <w:rFonts w:ascii="GHEA Grapalat" w:hAnsi="GHEA Grapalat" w:cs="Arial"/>
          <w:sz w:val="20"/>
          <w:lang w:val="es-ES" w:eastAsia="en-US"/>
        </w:rPr>
        <w:t xml:space="preserve"> 2-րդ </w:t>
      </w:r>
      <w:proofErr w:type="spellStart"/>
      <w:r w:rsidRPr="00E66A50">
        <w:rPr>
          <w:rFonts w:ascii="GHEA Grapalat" w:hAnsi="GHEA Grapalat" w:cs="Arial"/>
          <w:sz w:val="20"/>
          <w:lang w:val="es-ES" w:eastAsia="en-US"/>
        </w:rPr>
        <w:t>ենթակետի</w:t>
      </w:r>
      <w:proofErr w:type="spellEnd"/>
      <w:r w:rsidRPr="00E66A50">
        <w:rPr>
          <w:rFonts w:ascii="GHEA Grapalat" w:hAnsi="GHEA Grapalat" w:cs="Arial"/>
          <w:sz w:val="20"/>
          <w:lang w:val="es-ES" w:eastAsia="en-US"/>
        </w:rPr>
        <w:t xml:space="preserve"> «զ» </w:t>
      </w:r>
      <w:proofErr w:type="spellStart"/>
      <w:r w:rsidRPr="00E66A50">
        <w:rPr>
          <w:rFonts w:ascii="GHEA Grapalat" w:hAnsi="GHEA Grapalat" w:cs="Arial"/>
          <w:sz w:val="20"/>
          <w:lang w:val="es-ES" w:eastAsia="en-US"/>
        </w:rPr>
        <w:t>պարբերության</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հիման</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վրա</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գնման</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գործընթացներին</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չմասնակցելու</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պարտավորագրերի</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հիմքով</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հայտը</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ներկայացնելու</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օրվա</w:t>
      </w:r>
      <w:proofErr w:type="spellEnd"/>
      <w:r w:rsidRPr="00E66A50">
        <w:rPr>
          <w:rFonts w:ascii="GHEA Grapalat" w:hAnsi="GHEA Grapalat" w:cs="Arial"/>
          <w:sz w:val="20"/>
          <w:lang w:val="es-ES" w:eastAsia="en-US"/>
        </w:rPr>
        <w:t xml:space="preserve"> </w:t>
      </w:r>
      <w:proofErr w:type="spellStart"/>
      <w:proofErr w:type="gramStart"/>
      <w:r w:rsidRPr="00E66A50">
        <w:rPr>
          <w:rFonts w:ascii="GHEA Grapalat" w:hAnsi="GHEA Grapalat" w:cs="Arial"/>
          <w:sz w:val="20"/>
          <w:lang w:val="es-ES" w:eastAsia="en-US"/>
        </w:rPr>
        <w:t>դրությամբ</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ներառված</w:t>
      </w:r>
      <w:proofErr w:type="spellEnd"/>
      <w:proofErr w:type="gram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են</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նույն</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որոշման</w:t>
      </w:r>
      <w:proofErr w:type="spellEnd"/>
      <w:r w:rsidRPr="00E66A50">
        <w:rPr>
          <w:rFonts w:ascii="GHEA Grapalat" w:hAnsi="GHEA Grapalat" w:cs="Arial"/>
          <w:sz w:val="20"/>
          <w:lang w:val="es-ES" w:eastAsia="en-US"/>
        </w:rPr>
        <w:t xml:space="preserve"> 2-րդ </w:t>
      </w:r>
      <w:proofErr w:type="spellStart"/>
      <w:r w:rsidRPr="00E66A50">
        <w:rPr>
          <w:rFonts w:ascii="GHEA Grapalat" w:hAnsi="GHEA Grapalat" w:cs="Arial"/>
          <w:sz w:val="20"/>
          <w:lang w:val="es-ES" w:eastAsia="en-US"/>
        </w:rPr>
        <w:t>կետի</w:t>
      </w:r>
      <w:proofErr w:type="spellEnd"/>
      <w:r w:rsidRPr="00E66A50">
        <w:rPr>
          <w:rFonts w:ascii="GHEA Grapalat" w:hAnsi="GHEA Grapalat" w:cs="Arial"/>
          <w:sz w:val="20"/>
          <w:lang w:val="es-ES" w:eastAsia="en-US"/>
        </w:rPr>
        <w:t xml:space="preserve"> 2-րդ </w:t>
      </w:r>
      <w:proofErr w:type="spellStart"/>
      <w:r w:rsidRPr="00E66A50">
        <w:rPr>
          <w:rFonts w:ascii="GHEA Grapalat" w:hAnsi="GHEA Grapalat" w:cs="Arial"/>
          <w:sz w:val="20"/>
          <w:lang w:val="es-ES" w:eastAsia="en-US"/>
        </w:rPr>
        <w:t>ենթակետով</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նախատեսված</w:t>
      </w:r>
      <w:proofErr w:type="spellEnd"/>
      <w:r w:rsidRPr="00E66A50">
        <w:rPr>
          <w:rFonts w:ascii="GHEA Grapalat" w:hAnsi="GHEA Grapalat" w:cs="Arial"/>
          <w:sz w:val="20"/>
          <w:lang w:val="es-ES" w:eastAsia="en-US"/>
        </w:rPr>
        <w:t xml:space="preserve">  </w:t>
      </w:r>
      <w:proofErr w:type="spellStart"/>
      <w:r w:rsidRPr="00E66A50">
        <w:rPr>
          <w:rFonts w:ascii="GHEA Grapalat" w:hAnsi="GHEA Grapalat" w:cs="Arial"/>
          <w:sz w:val="20"/>
          <w:lang w:val="es-ES" w:eastAsia="en-US"/>
        </w:rPr>
        <w:t>ցուցակում</w:t>
      </w:r>
      <w:proofErr w:type="spellEnd"/>
      <w:r w:rsidRPr="00E66A50">
        <w:rPr>
          <w:rFonts w:ascii="GHEA Grapalat" w:hAnsi="GHEA Grapalat" w:cs="Arial"/>
          <w:sz w:val="20"/>
          <w:lang w:val="es-ES" w:eastAsia="en-US"/>
        </w:rPr>
        <w:t xml:space="preserve">: </w:t>
      </w: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292C0C84" w14:textId="5EE42669" w:rsidR="00390797" w:rsidRPr="00390797" w:rsidRDefault="00390797" w:rsidP="00390797">
      <w:pPr>
        <w:ind w:firstLine="720"/>
        <w:jc w:val="both"/>
        <w:rPr>
          <w:rFonts w:ascii="GHEA Grapalat" w:hAnsi="GHEA Grapalat" w:cs="Sylfaen"/>
          <w:sz w:val="20"/>
          <w:szCs w:val="20"/>
          <w:lang w:val="es-ES"/>
        </w:rPr>
      </w:pPr>
      <w:bookmarkStart w:id="4" w:name="_Hlk203403259"/>
      <w:r w:rsidRPr="00390797">
        <w:rPr>
          <w:rFonts w:ascii="GHEA Grapalat" w:hAnsi="GHEA Grapalat" w:cs="Tahoma"/>
          <w:sz w:val="20"/>
          <w:szCs w:val="20"/>
          <w:lang w:val="es-ES"/>
        </w:rPr>
        <w:lastRenderedPageBreak/>
        <w:t>2.3</w:t>
      </w:r>
      <w:r w:rsidRPr="00390797">
        <w:rPr>
          <w:rFonts w:ascii="GHEA Grapalat" w:hAnsi="GHEA Grapalat" w:cs="Tahoma"/>
          <w:sz w:val="20"/>
          <w:szCs w:val="20"/>
          <w:lang w:val="hy-AM"/>
        </w:rPr>
        <w:t xml:space="preserve"> </w:t>
      </w:r>
      <w:bookmarkStart w:id="5" w:name="_Hlk201942661"/>
      <w:proofErr w:type="spellStart"/>
      <w:r w:rsidRPr="00390797">
        <w:rPr>
          <w:rFonts w:ascii="GHEA Grapalat" w:hAnsi="GHEA Grapalat" w:cs="Sylfaen"/>
          <w:sz w:val="20"/>
          <w:szCs w:val="20"/>
        </w:rPr>
        <w:t>Մասնակիցի</w:t>
      </w:r>
      <w:proofErr w:type="spellEnd"/>
      <w:r w:rsidRPr="00390797">
        <w:rPr>
          <w:rFonts w:ascii="GHEA Grapalat" w:hAnsi="GHEA Grapalat" w:cs="Sylfaen"/>
          <w:sz w:val="20"/>
          <w:szCs w:val="20"/>
        </w:rPr>
        <w:t>՝</w:t>
      </w:r>
      <w:r w:rsidRPr="00390797">
        <w:rPr>
          <w:rFonts w:ascii="GHEA Grapalat" w:hAnsi="GHEA Grapalat" w:cs="Sylfaen"/>
          <w:sz w:val="20"/>
          <w:szCs w:val="20"/>
          <w:lang w:val="es-ES"/>
        </w:rPr>
        <w:t xml:space="preserve"> </w:t>
      </w:r>
      <w:r w:rsidRPr="00390797">
        <w:rPr>
          <w:rFonts w:ascii="GHEA Grapalat" w:hAnsi="GHEA Grapalat" w:cs="Sylfaen"/>
          <w:sz w:val="20"/>
          <w:szCs w:val="20"/>
          <w:lang w:val="hy-AM"/>
        </w:rPr>
        <w:t>Օ</w:t>
      </w:r>
      <w:proofErr w:type="spellStart"/>
      <w:r w:rsidRPr="00390797">
        <w:rPr>
          <w:rFonts w:ascii="GHEA Grapalat" w:hAnsi="GHEA Grapalat" w:cs="Sylfaen"/>
          <w:sz w:val="20"/>
          <w:szCs w:val="20"/>
        </w:rPr>
        <w:t>րենքի</w:t>
      </w:r>
      <w:proofErr w:type="spellEnd"/>
      <w:r w:rsidRPr="00390797">
        <w:rPr>
          <w:rFonts w:ascii="GHEA Grapalat" w:hAnsi="GHEA Grapalat" w:cs="Sylfaen"/>
          <w:sz w:val="20"/>
          <w:szCs w:val="20"/>
          <w:lang w:val="es-ES"/>
        </w:rPr>
        <w:t xml:space="preserve"> 6-</w:t>
      </w:r>
      <w:proofErr w:type="spellStart"/>
      <w:r w:rsidRPr="00390797">
        <w:rPr>
          <w:rFonts w:ascii="GHEA Grapalat" w:hAnsi="GHEA Grapalat" w:cs="Sylfaen"/>
          <w:sz w:val="20"/>
          <w:szCs w:val="20"/>
        </w:rPr>
        <w:t>րդ</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հոդվածի</w:t>
      </w:r>
      <w:proofErr w:type="spellEnd"/>
      <w:r w:rsidRPr="00390797">
        <w:rPr>
          <w:rFonts w:ascii="GHEA Grapalat" w:hAnsi="GHEA Grapalat" w:cs="Sylfaen"/>
          <w:sz w:val="20"/>
          <w:szCs w:val="20"/>
          <w:lang w:val="es-ES"/>
        </w:rPr>
        <w:t xml:space="preserve"> 1-</w:t>
      </w:r>
      <w:proofErr w:type="spellStart"/>
      <w:r w:rsidRPr="00390797">
        <w:rPr>
          <w:rFonts w:ascii="GHEA Grapalat" w:hAnsi="GHEA Grapalat" w:cs="Sylfaen"/>
          <w:sz w:val="20"/>
          <w:szCs w:val="20"/>
        </w:rPr>
        <w:t>ին</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մասի</w:t>
      </w:r>
      <w:proofErr w:type="spellEnd"/>
      <w:r w:rsidRPr="00390797">
        <w:rPr>
          <w:rFonts w:ascii="GHEA Grapalat" w:hAnsi="GHEA Grapalat" w:cs="Sylfaen"/>
          <w:sz w:val="20"/>
          <w:szCs w:val="20"/>
          <w:lang w:val="es-ES"/>
        </w:rPr>
        <w:t xml:space="preserve"> 6-</w:t>
      </w:r>
      <w:proofErr w:type="spellStart"/>
      <w:r w:rsidRPr="00390797">
        <w:rPr>
          <w:rFonts w:ascii="GHEA Grapalat" w:hAnsi="GHEA Grapalat" w:cs="Sylfaen"/>
          <w:sz w:val="20"/>
          <w:szCs w:val="20"/>
        </w:rPr>
        <w:t>րդ</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կետով</w:t>
      </w:r>
      <w:proofErr w:type="spellEnd"/>
      <w:r w:rsidRPr="00390797">
        <w:rPr>
          <w:rFonts w:ascii="GHEA Grapalat" w:hAnsi="GHEA Grapalat" w:cs="Sylfaen"/>
          <w:sz w:val="20"/>
          <w:szCs w:val="20"/>
          <w:lang w:val="es-ES"/>
        </w:rPr>
        <w:t xml:space="preserve"> </w:t>
      </w:r>
      <w:bookmarkStart w:id="6" w:name="_Hlk201928997"/>
      <w:proofErr w:type="spellStart"/>
      <w:r w:rsidRPr="00390797">
        <w:rPr>
          <w:rFonts w:ascii="GHEA Grapalat" w:hAnsi="GHEA Grapalat" w:cs="Sylfaen"/>
          <w:sz w:val="20"/>
          <w:szCs w:val="20"/>
          <w:lang w:val="es-ES"/>
        </w:rPr>
        <w:t>ինչպես</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lang w:val="es-ES"/>
        </w:rPr>
        <w:t>նաև</w:t>
      </w:r>
      <w:proofErr w:type="spellEnd"/>
      <w:r w:rsidRPr="00390797">
        <w:rPr>
          <w:rFonts w:ascii="GHEA Grapalat" w:hAnsi="GHEA Grapalat" w:cs="Sylfaen"/>
          <w:sz w:val="20"/>
          <w:szCs w:val="20"/>
          <w:lang w:val="es-ES"/>
        </w:rPr>
        <w:t xml:space="preserve"> </w:t>
      </w:r>
      <w:r w:rsidRPr="00390797">
        <w:rPr>
          <w:rFonts w:ascii="GHEA Grapalat" w:hAnsi="GHEA Grapalat" w:cs="Calibri"/>
          <w:color w:val="000000"/>
          <w:lang w:val="hy-AM"/>
        </w:rPr>
        <w:t xml:space="preserve">ՀՀ </w:t>
      </w:r>
      <w:proofErr w:type="spellStart"/>
      <w:r w:rsidRPr="00390797">
        <w:rPr>
          <w:rFonts w:ascii="GHEA Grapalat" w:hAnsi="GHEA Grapalat" w:cs="Sylfaen"/>
          <w:sz w:val="20"/>
          <w:szCs w:val="20"/>
        </w:rPr>
        <w:t>կառավարության</w:t>
      </w:r>
      <w:proofErr w:type="spellEnd"/>
      <w:r w:rsidRPr="00390797">
        <w:rPr>
          <w:rFonts w:ascii="GHEA Grapalat" w:hAnsi="GHEA Grapalat" w:cs="Sylfaen"/>
          <w:sz w:val="20"/>
          <w:szCs w:val="20"/>
          <w:lang w:val="es-ES"/>
        </w:rPr>
        <w:t xml:space="preserve"> 20.06.</w:t>
      </w:r>
      <w:r w:rsidR="005705B1">
        <w:rPr>
          <w:rFonts w:ascii="GHEA Grapalat" w:hAnsi="GHEA Grapalat" w:cs="Sylfaen"/>
          <w:sz w:val="20"/>
          <w:szCs w:val="20"/>
          <w:lang w:val="es-ES"/>
        </w:rPr>
        <w:t>2026</w:t>
      </w:r>
      <w:r w:rsidRPr="00390797">
        <w:rPr>
          <w:rFonts w:ascii="GHEA Grapalat" w:hAnsi="GHEA Grapalat" w:cs="Sylfaen"/>
          <w:sz w:val="20"/>
          <w:szCs w:val="20"/>
        </w:rPr>
        <w:t>թ</w:t>
      </w:r>
      <w:r w:rsidRPr="00390797">
        <w:rPr>
          <w:rFonts w:ascii="GHEA Grapalat" w:hAnsi="GHEA Grapalat" w:cs="Sylfaen"/>
          <w:sz w:val="20"/>
          <w:szCs w:val="20"/>
          <w:lang w:val="es-ES"/>
        </w:rPr>
        <w:t>. N 817-</w:t>
      </w:r>
      <w:r w:rsidRPr="00390797">
        <w:rPr>
          <w:rFonts w:ascii="GHEA Grapalat" w:hAnsi="GHEA Grapalat" w:cs="Sylfaen"/>
          <w:sz w:val="20"/>
          <w:szCs w:val="20"/>
        </w:rPr>
        <w:t>Ա</w:t>
      </w:r>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որոշման</w:t>
      </w:r>
      <w:proofErr w:type="spellEnd"/>
      <w:r w:rsidRPr="00390797">
        <w:rPr>
          <w:rFonts w:ascii="GHEA Grapalat" w:hAnsi="GHEA Grapalat" w:cs="Sylfaen"/>
          <w:sz w:val="20"/>
          <w:szCs w:val="20"/>
          <w:lang w:val="es-ES"/>
        </w:rPr>
        <w:t xml:space="preserve"> 2-րդ </w:t>
      </w:r>
      <w:proofErr w:type="spellStart"/>
      <w:r w:rsidRPr="00390797">
        <w:rPr>
          <w:rFonts w:ascii="GHEA Grapalat" w:hAnsi="GHEA Grapalat" w:cs="Sylfaen"/>
          <w:sz w:val="20"/>
          <w:szCs w:val="20"/>
          <w:lang w:val="es-ES"/>
        </w:rPr>
        <w:t>կետի</w:t>
      </w:r>
      <w:proofErr w:type="spellEnd"/>
      <w:r w:rsidRPr="00390797">
        <w:rPr>
          <w:rFonts w:ascii="GHEA Grapalat" w:hAnsi="GHEA Grapalat" w:cs="Sylfaen"/>
          <w:sz w:val="20"/>
          <w:szCs w:val="20"/>
          <w:lang w:val="es-ES"/>
        </w:rPr>
        <w:t xml:space="preserve"> 2-րդ </w:t>
      </w:r>
      <w:proofErr w:type="spellStart"/>
      <w:r w:rsidRPr="00390797">
        <w:rPr>
          <w:rFonts w:ascii="GHEA Grapalat" w:hAnsi="GHEA Grapalat" w:cs="Sylfaen"/>
          <w:sz w:val="20"/>
          <w:szCs w:val="20"/>
          <w:lang w:val="es-ES"/>
        </w:rPr>
        <w:t>ենթակետով</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lang w:val="es-ES"/>
        </w:rPr>
        <w:t>նախատեսված</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ցուցակներում</w:t>
      </w:r>
      <w:proofErr w:type="spellEnd"/>
      <w:r w:rsidRPr="00390797">
        <w:rPr>
          <w:rFonts w:ascii="GHEA Grapalat" w:hAnsi="GHEA Grapalat" w:cs="Sylfaen"/>
          <w:sz w:val="20"/>
          <w:szCs w:val="20"/>
          <w:lang w:val="es-ES"/>
        </w:rPr>
        <w:t xml:space="preserve"> </w:t>
      </w:r>
      <w:bookmarkEnd w:id="6"/>
      <w:proofErr w:type="spellStart"/>
      <w:proofErr w:type="gramStart"/>
      <w:r w:rsidRPr="00390797">
        <w:rPr>
          <w:rFonts w:ascii="GHEA Grapalat" w:hAnsi="GHEA Grapalat" w:cs="Sylfaen"/>
          <w:sz w:val="20"/>
          <w:szCs w:val="20"/>
        </w:rPr>
        <w:t>ներառվելը</w:t>
      </w:r>
      <w:proofErr w:type="spellEnd"/>
      <w:r w:rsidRPr="00390797">
        <w:rPr>
          <w:rFonts w:ascii="GHEA Grapalat" w:hAnsi="GHEA Grapalat" w:cs="Sylfaen"/>
          <w:sz w:val="20"/>
          <w:szCs w:val="20"/>
          <w:lang w:val="es-ES"/>
        </w:rPr>
        <w:t xml:space="preserve"> ,</w:t>
      </w:r>
      <w:proofErr w:type="gram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դրանցում</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գտնվելու</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ժամանակահատվածում</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ինքնաբերաբար</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հանգեցնում</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են</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վերջինիս</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հետ</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փոխկապակցված</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անձանց</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գնումների</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գործընթացին</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մասնակցության</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իրավունքի</w:t>
      </w:r>
      <w:proofErr w:type="spellEnd"/>
      <w:r w:rsidRPr="00390797">
        <w:rPr>
          <w:rFonts w:ascii="GHEA Grapalat" w:hAnsi="GHEA Grapalat" w:cs="Sylfaen"/>
          <w:sz w:val="20"/>
          <w:szCs w:val="20"/>
          <w:lang w:val="es-ES"/>
        </w:rPr>
        <w:t xml:space="preserve"> </w:t>
      </w:r>
      <w:proofErr w:type="spellStart"/>
      <w:r w:rsidRPr="00390797">
        <w:rPr>
          <w:rFonts w:ascii="GHEA Grapalat" w:hAnsi="GHEA Grapalat" w:cs="Sylfaen"/>
          <w:sz w:val="20"/>
          <w:szCs w:val="20"/>
        </w:rPr>
        <w:t>սահմանափակման</w:t>
      </w:r>
      <w:proofErr w:type="spellEnd"/>
      <w:r w:rsidRPr="00390797">
        <w:rPr>
          <w:rFonts w:ascii="GHEA Grapalat" w:hAnsi="GHEA Grapalat" w:cs="Sylfaen"/>
          <w:sz w:val="20"/>
          <w:szCs w:val="20"/>
          <w:lang w:val="es-ES"/>
        </w:rPr>
        <w:t>:</w:t>
      </w:r>
    </w:p>
    <w:p w14:paraId="19E8DA0E" w14:textId="77777777" w:rsidR="00390797" w:rsidRPr="0093002B" w:rsidRDefault="00390797" w:rsidP="00390797">
      <w:pPr>
        <w:ind w:firstLine="720"/>
        <w:jc w:val="both"/>
        <w:rPr>
          <w:rFonts w:ascii="GHEA Grapalat" w:hAnsi="GHEA Grapalat"/>
          <w:sz w:val="20"/>
          <w:szCs w:val="20"/>
          <w:lang w:val="es-ES"/>
        </w:rPr>
      </w:pPr>
      <w:r w:rsidRPr="00390797">
        <w:rPr>
          <w:rFonts w:ascii="GHEA Grapalat" w:hAnsi="GHEA Grapalat"/>
          <w:color w:val="000000"/>
          <w:lang w:val="es-ES"/>
        </w:rPr>
        <w:t xml:space="preserve"> </w:t>
      </w:r>
      <w:bookmarkEnd w:id="5"/>
      <w:r w:rsidRPr="00390797">
        <w:rPr>
          <w:rFonts w:ascii="GHEA Grapalat" w:hAnsi="GHEA Grapalat" w:cs="Tahoma"/>
          <w:sz w:val="20"/>
          <w:szCs w:val="20"/>
          <w:lang w:val="es-ES"/>
        </w:rPr>
        <w:t xml:space="preserve"> </w:t>
      </w:r>
      <w:r w:rsidRPr="00390797">
        <w:rPr>
          <w:rFonts w:ascii="GHEA Grapalat" w:hAnsi="GHEA Grapalat" w:cs="Sylfaen"/>
          <w:sz w:val="20"/>
          <w:szCs w:val="20"/>
          <w:lang w:val="hy-AM"/>
        </w:rPr>
        <w:t>Արգելվում</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է</w:t>
      </w:r>
      <w:r w:rsidRPr="00390797">
        <w:rPr>
          <w:rFonts w:ascii="GHEA Grapalat" w:hAnsi="GHEA Grapalat"/>
          <w:sz w:val="20"/>
          <w:szCs w:val="20"/>
          <w:lang w:val="es-ES"/>
        </w:rPr>
        <w:t xml:space="preserve"> </w:t>
      </w:r>
      <w:r w:rsidRPr="00390797">
        <w:rPr>
          <w:rFonts w:ascii="GHEA Grapalat" w:hAnsi="GHEA Grapalat"/>
          <w:sz w:val="20"/>
          <w:szCs w:val="20"/>
          <w:lang w:val="hy-AM"/>
        </w:rPr>
        <w:t>սույն</w:t>
      </w:r>
      <w:r w:rsidRPr="00390797">
        <w:rPr>
          <w:rFonts w:ascii="GHEA Grapalat" w:hAnsi="GHEA Grapalat"/>
          <w:sz w:val="20"/>
          <w:szCs w:val="20"/>
          <w:lang w:val="es-ES"/>
        </w:rPr>
        <w:t xml:space="preserve"> </w:t>
      </w:r>
      <w:r w:rsidRPr="00390797">
        <w:rPr>
          <w:rFonts w:ascii="GHEA Grapalat" w:hAnsi="GHEA Grapalat"/>
          <w:sz w:val="20"/>
          <w:szCs w:val="20"/>
          <w:lang w:val="hy-AM"/>
        </w:rPr>
        <w:t>կետով</w:t>
      </w:r>
      <w:r w:rsidRPr="00390797">
        <w:rPr>
          <w:rFonts w:ascii="GHEA Grapalat" w:hAnsi="GHEA Grapalat"/>
          <w:sz w:val="20"/>
          <w:szCs w:val="20"/>
          <w:lang w:val="es-ES"/>
        </w:rPr>
        <w:t xml:space="preserve"> </w:t>
      </w:r>
      <w:r w:rsidRPr="00390797">
        <w:rPr>
          <w:rFonts w:ascii="GHEA Grapalat" w:hAnsi="GHEA Grapalat"/>
          <w:sz w:val="20"/>
          <w:szCs w:val="20"/>
          <w:lang w:val="hy-AM"/>
        </w:rPr>
        <w:t>սահմանված</w:t>
      </w:r>
      <w:r w:rsidRPr="00390797">
        <w:rPr>
          <w:rFonts w:ascii="GHEA Grapalat" w:hAnsi="GHEA Grapalat"/>
          <w:sz w:val="20"/>
          <w:szCs w:val="20"/>
          <w:lang w:val="es-ES"/>
        </w:rPr>
        <w:t xml:space="preserve"> </w:t>
      </w:r>
      <w:r w:rsidRPr="00390797">
        <w:rPr>
          <w:rFonts w:ascii="GHEA Grapalat" w:hAnsi="GHEA Grapalat"/>
          <w:sz w:val="20"/>
          <w:szCs w:val="20"/>
          <w:lang w:val="hy-AM"/>
        </w:rPr>
        <w:t>փոխկապակցված</w:t>
      </w:r>
      <w:r w:rsidRPr="00390797">
        <w:rPr>
          <w:rFonts w:ascii="GHEA Grapalat" w:hAnsi="GHEA Grapalat"/>
          <w:sz w:val="20"/>
          <w:szCs w:val="20"/>
          <w:lang w:val="es-ES"/>
        </w:rPr>
        <w:t xml:space="preserve"> </w:t>
      </w:r>
      <w:r w:rsidRPr="00390797">
        <w:rPr>
          <w:rFonts w:ascii="GHEA Grapalat" w:hAnsi="GHEA Grapalat"/>
          <w:sz w:val="20"/>
          <w:szCs w:val="20"/>
          <w:lang w:val="hy-AM"/>
        </w:rPr>
        <w:t>անձանց</w:t>
      </w:r>
      <w:r w:rsidRPr="00390797">
        <w:rPr>
          <w:rFonts w:ascii="GHEA Grapalat" w:hAnsi="GHEA Grapalat"/>
          <w:sz w:val="20"/>
          <w:szCs w:val="20"/>
          <w:lang w:val="es-ES"/>
        </w:rPr>
        <w:t xml:space="preserve"> </w:t>
      </w:r>
      <w:r w:rsidRPr="00390797">
        <w:rPr>
          <w:rFonts w:ascii="GHEA Grapalat" w:hAnsi="GHEA Grapalat"/>
          <w:sz w:val="20"/>
          <w:szCs w:val="20"/>
          <w:lang w:val="hy-AM"/>
        </w:rPr>
        <w:t>և</w:t>
      </w:r>
      <w:r w:rsidRPr="00390797">
        <w:rPr>
          <w:rFonts w:ascii="GHEA Grapalat" w:hAnsi="GHEA Grapalat"/>
          <w:sz w:val="20"/>
          <w:szCs w:val="20"/>
          <w:lang w:val="es-ES"/>
        </w:rPr>
        <w:t xml:space="preserve"> (</w:t>
      </w:r>
      <w:r w:rsidRPr="00390797">
        <w:rPr>
          <w:rFonts w:ascii="GHEA Grapalat" w:hAnsi="GHEA Grapalat"/>
          <w:sz w:val="20"/>
          <w:szCs w:val="20"/>
          <w:lang w:val="hy-AM"/>
        </w:rPr>
        <w:t>կամ</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միևնույն</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անձի</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անձանց</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կողմից</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հիմնադրված</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կամ</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ավելի</w:t>
      </w:r>
      <w:r w:rsidRPr="00390797">
        <w:rPr>
          <w:rFonts w:ascii="GHEA Grapalat" w:hAnsi="GHEA Grapalat"/>
          <w:sz w:val="20"/>
          <w:szCs w:val="20"/>
          <w:lang w:val="es-ES"/>
        </w:rPr>
        <w:t xml:space="preserve"> </w:t>
      </w:r>
      <w:r w:rsidRPr="00390797">
        <w:rPr>
          <w:rFonts w:ascii="GHEA Grapalat" w:hAnsi="GHEA Grapalat" w:cs="Sylfaen"/>
          <w:sz w:val="20"/>
          <w:szCs w:val="20"/>
          <w:lang w:val="hy-AM"/>
        </w:rPr>
        <w:t>քան</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հիսուն</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տոկոս</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միևնույն</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անձի</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անձանց</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պատկանող</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բաժնեմաս</w:t>
      </w:r>
      <w:r w:rsidRPr="00390797">
        <w:rPr>
          <w:rFonts w:ascii="GHEA Grapalat" w:hAnsi="GHEA Grapalat"/>
          <w:sz w:val="20"/>
          <w:szCs w:val="20"/>
          <w:lang w:val="es-ES"/>
        </w:rPr>
        <w:t xml:space="preserve"> (</w:t>
      </w:r>
      <w:r w:rsidRPr="00390797">
        <w:rPr>
          <w:rFonts w:ascii="GHEA Grapalat" w:hAnsi="GHEA Grapalat"/>
          <w:sz w:val="20"/>
          <w:szCs w:val="20"/>
          <w:lang w:val="hy-AM"/>
        </w:rPr>
        <w:t>փայաբաժին</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ունեցող</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կազմակերպությունների</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միաժամանակյա</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մասնակցությունը</w:t>
      </w:r>
      <w:r w:rsidRPr="00390797">
        <w:rPr>
          <w:rFonts w:ascii="GHEA Grapalat" w:hAnsi="GHEA Grapalat"/>
          <w:sz w:val="20"/>
          <w:szCs w:val="20"/>
          <w:lang w:val="es-ES"/>
        </w:rPr>
        <w:t xml:space="preserve"> </w:t>
      </w:r>
      <w:r w:rsidRPr="00390797">
        <w:rPr>
          <w:rFonts w:ascii="GHEA Grapalat" w:hAnsi="GHEA Grapalat"/>
          <w:sz w:val="20"/>
          <w:szCs w:val="20"/>
          <w:lang w:val="hy-AM"/>
        </w:rPr>
        <w:t>սույն</w:t>
      </w:r>
      <w:r w:rsidRPr="00390797">
        <w:rPr>
          <w:rFonts w:ascii="GHEA Grapalat" w:hAnsi="GHEA Grapalat"/>
          <w:sz w:val="20"/>
          <w:szCs w:val="20"/>
          <w:lang w:val="es-ES"/>
        </w:rPr>
        <w:t xml:space="preserve"> </w:t>
      </w:r>
      <w:r w:rsidRPr="00390797">
        <w:rPr>
          <w:rFonts w:ascii="GHEA Grapalat" w:hAnsi="GHEA Grapalat"/>
          <w:sz w:val="20"/>
          <w:szCs w:val="20"/>
          <w:lang w:val="hy-AM"/>
        </w:rPr>
        <w:t xml:space="preserve">ընթացակարգին </w:t>
      </w:r>
      <w:r w:rsidRPr="00390797">
        <w:rPr>
          <w:rFonts w:ascii="GHEA Grapalat" w:hAnsi="GHEA Grapalat" w:cs="Sylfaen"/>
          <w:sz w:val="20"/>
          <w:szCs w:val="20"/>
          <w:lang w:val="es-ES"/>
        </w:rPr>
        <w:t>(</w:t>
      </w:r>
      <w:r w:rsidRPr="00390797">
        <w:rPr>
          <w:rFonts w:ascii="GHEA Grapalat" w:hAnsi="GHEA Grapalat" w:cs="Sylfaen"/>
          <w:sz w:val="20"/>
          <w:szCs w:val="20"/>
          <w:lang w:val="hy-AM"/>
        </w:rPr>
        <w:t>միևնույն</w:t>
      </w:r>
      <w:r w:rsidRPr="00390797">
        <w:rPr>
          <w:rFonts w:ascii="GHEA Grapalat" w:hAnsi="GHEA Grapalat" w:cs="Sylfaen"/>
          <w:sz w:val="20"/>
          <w:szCs w:val="20"/>
          <w:lang w:val="es-ES"/>
        </w:rPr>
        <w:t xml:space="preserve"> </w:t>
      </w:r>
      <w:r w:rsidRPr="00390797">
        <w:rPr>
          <w:rFonts w:ascii="GHEA Grapalat" w:hAnsi="GHEA Grapalat" w:cs="Sylfaen"/>
          <w:sz w:val="20"/>
          <w:szCs w:val="20"/>
          <w:lang w:val="hy-AM"/>
        </w:rPr>
        <w:t>չափաբաժնին</w:t>
      </w:r>
      <w:r w:rsidRPr="00390797">
        <w:rPr>
          <w:rFonts w:ascii="GHEA Grapalat" w:hAnsi="GHEA Grapalat" w:cs="Sylfaen"/>
          <w:sz w:val="20"/>
          <w:szCs w:val="20"/>
          <w:lang w:val="es-ES"/>
        </w:rPr>
        <w:t xml:space="preserve">), </w:t>
      </w:r>
      <w:r w:rsidRPr="00390797">
        <w:rPr>
          <w:rFonts w:ascii="GHEA Grapalat" w:hAnsi="GHEA Grapalat" w:cs="Sylfaen"/>
          <w:sz w:val="20"/>
          <w:szCs w:val="20"/>
          <w:lang w:val="hy-AM"/>
        </w:rPr>
        <w:t>բացառությամբ</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պետության</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կամ</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համայնքների</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կողմից</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հիմնադրված</w:t>
      </w:r>
      <w:r w:rsidRPr="00390797">
        <w:rPr>
          <w:rFonts w:ascii="GHEA Grapalat" w:hAnsi="GHEA Grapalat"/>
          <w:sz w:val="20"/>
          <w:szCs w:val="20"/>
          <w:lang w:val="es-ES"/>
        </w:rPr>
        <w:t xml:space="preserve"> </w:t>
      </w:r>
      <w:r w:rsidRPr="00390797">
        <w:rPr>
          <w:rFonts w:ascii="GHEA Grapalat" w:hAnsi="GHEA Grapalat" w:cs="Sylfaen"/>
          <w:sz w:val="20"/>
          <w:szCs w:val="20"/>
          <w:lang w:val="hy-AM"/>
        </w:rPr>
        <w:t>կազմակերպությունների</w:t>
      </w:r>
      <w:r w:rsidRPr="00390797">
        <w:rPr>
          <w:rFonts w:ascii="GHEA Grapalat" w:hAnsi="GHEA Grapalat" w:cs="Sylfaen"/>
          <w:sz w:val="20"/>
          <w:szCs w:val="20"/>
          <w:lang w:val="es-ES"/>
        </w:rPr>
        <w:t xml:space="preserve"> </w:t>
      </w:r>
      <w:r w:rsidRPr="00390797">
        <w:rPr>
          <w:rFonts w:ascii="GHEA Grapalat" w:hAnsi="GHEA Grapalat" w:cs="Sylfaen"/>
          <w:sz w:val="20"/>
          <w:szCs w:val="20"/>
          <w:lang w:val="hy-AM"/>
        </w:rPr>
        <w:t>և</w:t>
      </w:r>
      <w:r w:rsidRPr="00390797">
        <w:rPr>
          <w:rFonts w:ascii="GHEA Grapalat" w:hAnsi="GHEA Grapalat" w:cs="Sylfaen"/>
          <w:sz w:val="20"/>
          <w:szCs w:val="20"/>
          <w:lang w:val="es-ES"/>
        </w:rPr>
        <w:t xml:space="preserve"> (</w:t>
      </w:r>
      <w:r w:rsidRPr="00390797">
        <w:rPr>
          <w:rFonts w:ascii="GHEA Grapalat" w:hAnsi="GHEA Grapalat" w:cs="Sylfaen"/>
          <w:sz w:val="20"/>
          <w:szCs w:val="20"/>
          <w:lang w:val="hy-AM"/>
        </w:rPr>
        <w:t>կամ</w:t>
      </w:r>
      <w:r w:rsidRPr="00390797">
        <w:rPr>
          <w:rFonts w:ascii="GHEA Grapalat" w:hAnsi="GHEA Grapalat" w:cs="Sylfaen"/>
          <w:sz w:val="20"/>
          <w:szCs w:val="20"/>
          <w:lang w:val="es-ES"/>
        </w:rPr>
        <w:t xml:space="preserve">) </w:t>
      </w:r>
      <w:r w:rsidRPr="00390797">
        <w:rPr>
          <w:rFonts w:ascii="GHEA Grapalat" w:hAnsi="GHEA Grapalat" w:cs="Sylfaen"/>
          <w:sz w:val="20"/>
          <w:lang w:val="hy-AM"/>
        </w:rPr>
        <w:t>համատեղ</w:t>
      </w:r>
      <w:r w:rsidRPr="00390797">
        <w:rPr>
          <w:rFonts w:ascii="GHEA Grapalat" w:hAnsi="GHEA Grapalat" w:cs="Times Armenian"/>
          <w:sz w:val="20"/>
          <w:lang w:val="af-ZA"/>
        </w:rPr>
        <w:t xml:space="preserve"> </w:t>
      </w:r>
      <w:r w:rsidRPr="00390797">
        <w:rPr>
          <w:rFonts w:ascii="GHEA Grapalat" w:hAnsi="GHEA Grapalat" w:cs="Times Armenian"/>
          <w:sz w:val="20"/>
          <w:lang w:val="hy-AM"/>
        </w:rPr>
        <w:t>գ</w:t>
      </w:r>
      <w:r w:rsidRPr="00390797">
        <w:rPr>
          <w:rFonts w:ascii="GHEA Grapalat" w:hAnsi="GHEA Grapalat" w:cs="Sylfaen"/>
          <w:sz w:val="20"/>
          <w:lang w:val="hy-AM"/>
        </w:rPr>
        <w:t>ործունեության</w:t>
      </w:r>
      <w:r w:rsidRPr="00390797">
        <w:rPr>
          <w:rFonts w:ascii="GHEA Grapalat" w:hAnsi="GHEA Grapalat" w:cs="Times Armenian"/>
          <w:sz w:val="20"/>
          <w:lang w:val="af-ZA"/>
        </w:rPr>
        <w:t xml:space="preserve"> </w:t>
      </w:r>
      <w:r w:rsidRPr="00390797">
        <w:rPr>
          <w:rFonts w:ascii="GHEA Grapalat" w:hAnsi="GHEA Grapalat" w:cs="Sylfaen"/>
          <w:sz w:val="20"/>
          <w:lang w:val="hy-AM"/>
        </w:rPr>
        <w:t>կար</w:t>
      </w:r>
      <w:r w:rsidRPr="00390797">
        <w:rPr>
          <w:rFonts w:ascii="GHEA Grapalat" w:hAnsi="GHEA Grapalat" w:cs="Times Armenian"/>
          <w:sz w:val="20"/>
          <w:lang w:val="hy-AM"/>
        </w:rPr>
        <w:t>գ</w:t>
      </w:r>
      <w:r w:rsidRPr="00390797">
        <w:rPr>
          <w:rFonts w:ascii="GHEA Grapalat" w:hAnsi="GHEA Grapalat" w:cs="Sylfaen"/>
          <w:sz w:val="20"/>
          <w:lang w:val="hy-AM"/>
        </w:rPr>
        <w:t>ով</w:t>
      </w:r>
      <w:r w:rsidRPr="00390797">
        <w:rPr>
          <w:rFonts w:ascii="GHEA Grapalat" w:hAnsi="GHEA Grapalat" w:cs="Sylfaen"/>
          <w:sz w:val="20"/>
          <w:lang w:val="af-ZA"/>
        </w:rPr>
        <w:t xml:space="preserve"> </w:t>
      </w:r>
      <w:r w:rsidRPr="00390797">
        <w:rPr>
          <w:rFonts w:ascii="GHEA Grapalat" w:hAnsi="GHEA Grapalat" w:cs="Times Armenian"/>
          <w:sz w:val="20"/>
          <w:lang w:val="af-ZA"/>
        </w:rPr>
        <w:t>(</w:t>
      </w:r>
      <w:r w:rsidRPr="00390797">
        <w:rPr>
          <w:rFonts w:ascii="GHEA Grapalat" w:hAnsi="GHEA Grapalat" w:cs="Sylfaen"/>
          <w:sz w:val="20"/>
          <w:lang w:val="hy-AM"/>
        </w:rPr>
        <w:t>կոնսորցիումով</w:t>
      </w:r>
      <w:r w:rsidRPr="00390797">
        <w:rPr>
          <w:rFonts w:ascii="GHEA Grapalat" w:hAnsi="GHEA Grapalat" w:cs="Times Armenian"/>
          <w:sz w:val="20"/>
          <w:lang w:val="af-ZA"/>
        </w:rPr>
        <w:t xml:space="preserve">) </w:t>
      </w:r>
      <w:r w:rsidRPr="00390797">
        <w:rPr>
          <w:rFonts w:ascii="GHEA Grapalat" w:hAnsi="GHEA Grapalat" w:cs="Times Armenian"/>
          <w:sz w:val="20"/>
          <w:lang w:val="hy-AM"/>
        </w:rPr>
        <w:t>գ</w:t>
      </w:r>
      <w:r w:rsidRPr="00390797">
        <w:rPr>
          <w:rFonts w:ascii="GHEA Grapalat" w:hAnsi="GHEA Grapalat" w:cs="Sylfaen"/>
          <w:sz w:val="20"/>
          <w:lang w:val="hy-AM"/>
        </w:rPr>
        <w:t>նումների</w:t>
      </w:r>
      <w:r w:rsidRPr="00390797">
        <w:rPr>
          <w:rFonts w:ascii="GHEA Grapalat" w:hAnsi="GHEA Grapalat" w:cs="Times Armenian"/>
          <w:sz w:val="20"/>
          <w:lang w:val="af-ZA"/>
        </w:rPr>
        <w:t xml:space="preserve"> </w:t>
      </w:r>
      <w:r w:rsidRPr="00390797">
        <w:rPr>
          <w:rFonts w:ascii="GHEA Grapalat" w:hAnsi="GHEA Grapalat" w:cs="Times Armenian"/>
          <w:sz w:val="20"/>
          <w:lang w:val="hy-AM"/>
        </w:rPr>
        <w:t>գ</w:t>
      </w:r>
      <w:r w:rsidRPr="00390797">
        <w:rPr>
          <w:rFonts w:ascii="GHEA Grapalat" w:hAnsi="GHEA Grapalat" w:cs="Sylfaen"/>
          <w:sz w:val="20"/>
          <w:lang w:val="hy-AM"/>
        </w:rPr>
        <w:t>ործընթացին</w:t>
      </w:r>
      <w:r w:rsidRPr="00390797">
        <w:rPr>
          <w:rFonts w:ascii="GHEA Grapalat" w:hAnsi="GHEA Grapalat" w:cs="Sylfaen"/>
          <w:sz w:val="20"/>
          <w:lang w:val="es-ES"/>
        </w:rPr>
        <w:t xml:space="preserve"> </w:t>
      </w:r>
      <w:r w:rsidRPr="00390797">
        <w:rPr>
          <w:rFonts w:ascii="GHEA Grapalat" w:hAnsi="GHEA Grapalat" w:cs="Sylfaen"/>
          <w:sz w:val="20"/>
          <w:szCs w:val="20"/>
          <w:lang w:val="hy-AM"/>
        </w:rPr>
        <w:t>մասնակցության</w:t>
      </w:r>
      <w:r w:rsidRPr="00390797">
        <w:rPr>
          <w:rFonts w:ascii="GHEA Grapalat" w:hAnsi="GHEA Grapalat" w:cs="Sylfaen"/>
          <w:sz w:val="20"/>
          <w:szCs w:val="20"/>
          <w:lang w:val="es-ES"/>
        </w:rPr>
        <w:t xml:space="preserve"> </w:t>
      </w:r>
      <w:r w:rsidRPr="00390797">
        <w:rPr>
          <w:rFonts w:ascii="GHEA Grapalat" w:hAnsi="GHEA Grapalat" w:cs="Sylfaen"/>
          <w:sz w:val="20"/>
          <w:szCs w:val="20"/>
          <w:lang w:val="hy-AM"/>
        </w:rPr>
        <w:t>դեպքերի</w:t>
      </w:r>
      <w:r w:rsidRPr="00390797">
        <w:rPr>
          <w:rFonts w:ascii="GHEA Grapalat" w:hAnsi="GHEA Grapalat" w:cs="Sylfaen"/>
          <w:sz w:val="20"/>
          <w:szCs w:val="20"/>
          <w:lang w:val="es-ES"/>
        </w:rPr>
        <w:t>:</w:t>
      </w:r>
    </w:p>
    <w:bookmarkEnd w:id="4"/>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587D86DF"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50988323"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258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1934CBF2"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F27486">
        <w:rPr>
          <w:rFonts w:ascii="GHEA Grapalat" w:hAnsi="GHEA Grapalat"/>
          <w:b/>
        </w:rPr>
        <w:t>մինչև 2026 թվականի մարտի 3</w:t>
      </w:r>
      <w:r w:rsidR="0007287D" w:rsidRPr="0018744E">
        <w:rPr>
          <w:rFonts w:ascii="GHEA Grapalat" w:hAnsi="GHEA Grapalat"/>
          <w:b/>
          <w:lang w:val="hy-AM"/>
        </w:rPr>
        <w:t>-ը, ժամը 1</w:t>
      </w:r>
      <w:r w:rsidR="0007287D" w:rsidRPr="0018744E">
        <w:rPr>
          <w:rFonts w:ascii="GHEA Grapalat" w:hAnsi="GHEA Grapalat"/>
          <w:b/>
        </w:rPr>
        <w:t>0</w:t>
      </w:r>
      <w:r w:rsidR="0007287D" w:rsidRPr="0018744E">
        <w:rPr>
          <w:rFonts w:ascii="GHEA Grapalat" w:hAnsi="GHEA Grapalat"/>
          <w:b/>
          <w:lang w:val="hy-AM"/>
        </w:rPr>
        <w:t>:00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7"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4A7B68F4" w:rsidR="00F83DB3" w:rsidRPr="00734975" w:rsidRDefault="00F83DB3" w:rsidP="00F83DB3">
      <w:pPr>
        <w:pStyle w:val="BodyTextIndent2"/>
        <w:spacing w:line="240" w:lineRule="auto"/>
        <w:ind w:firstLine="567"/>
        <w:rPr>
          <w:rFonts w:ascii="GHEA Grapalat" w:hAnsi="GHEA Grapalat" w:cs="Sylfaen"/>
          <w:szCs w:val="24"/>
          <w:lang w:val="hy-AM"/>
        </w:rPr>
      </w:pPr>
      <w:r w:rsidRPr="00734975">
        <w:rPr>
          <w:rFonts w:ascii="GHEA Grapalat" w:hAnsi="GHEA Grapalat"/>
          <w:lang w:val="hy-AM"/>
        </w:rPr>
        <w:t xml:space="preserve">ե) </w:t>
      </w:r>
      <w:r w:rsidRPr="00734975">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734975" w:rsidRPr="00734975">
        <w:rPr>
          <w:rFonts w:ascii="GHEA Grapalat" w:hAnsi="GHEA Grapalat" w:cs="Sylfaen"/>
          <w:szCs w:val="24"/>
          <w:lang w:val="hy-AM"/>
        </w:rPr>
        <w:t xml:space="preserve"> </w:t>
      </w:r>
      <w:r w:rsidRPr="0073497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34975">
        <w:rPr>
          <w:rStyle w:val="FootnoteReference"/>
          <w:rFonts w:ascii="GHEA Grapalat" w:hAnsi="GHEA Grapalat" w:cs="Sylfaen"/>
          <w:szCs w:val="24"/>
          <w:lang w:val="hy-AM"/>
        </w:rPr>
        <w:footnoteReference w:id="4"/>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8"/>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6033429" w14:textId="62AC0967" w:rsidR="006C3115" w:rsidRPr="003E7DF4" w:rsidRDefault="00E326DD" w:rsidP="00EF3662">
      <w:pPr>
        <w:ind w:firstLine="567"/>
        <w:jc w:val="both"/>
        <w:rPr>
          <w:rFonts w:ascii="GHEA Grapalat" w:hAnsi="GHEA Grapalat" w:cs="Sylfaen"/>
          <w:color w:val="FFFFFF"/>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092881">
        <w:rPr>
          <w:rFonts w:ascii="GHEA Grapalat" w:hAnsi="GHEA Grapalat" w:cs="Sylfaen"/>
          <w:b/>
          <w:bCs/>
          <w:lang w:val="hy-AM"/>
        </w:rPr>
        <w:t xml:space="preserve"> </w:t>
      </w:r>
      <w:r w:rsidR="003E7DF4" w:rsidRPr="003E7DF4">
        <w:rPr>
          <w:rFonts w:ascii="GHEA Grapalat" w:hAnsi="GHEA Grapalat" w:cs="Sylfaen"/>
          <w:sz w:val="20"/>
          <w:lang w:val="hy-AM"/>
        </w:rPr>
        <w:t>հայտի ապահովում կանխիկ փողի կամ բանկային երաշխիքի ձևով</w:t>
      </w:r>
      <w:r w:rsidR="006C3115" w:rsidRPr="003E7DF4">
        <w:rPr>
          <w:rFonts w:ascii="GHEA Grapalat" w:hAnsi="GHEA Grapalat"/>
          <w:sz w:val="20"/>
          <w:lang w:val="hy-AM"/>
        </w:rPr>
        <w:t>.</w:t>
      </w:r>
      <w:r w:rsidR="00EC6281" w:rsidRPr="003E7DF4">
        <w:rPr>
          <w:rFonts w:ascii="GHEA Grapalat" w:hAnsi="GHEA Grapalat"/>
          <w:sz w:val="20"/>
          <w:vertAlign w:val="superscript"/>
          <w:lang w:val="hy-AM"/>
        </w:rPr>
        <w:t>8</w:t>
      </w:r>
      <w:r w:rsidR="00340083" w:rsidRPr="003E7DF4">
        <w:rPr>
          <w:rStyle w:val="FootnoteReference"/>
          <w:rFonts w:ascii="GHEA Grapalat" w:hAnsi="GHEA Grapalat"/>
          <w:color w:val="FFFFFF"/>
          <w:sz w:val="20"/>
          <w:lang w:val="hy-AM"/>
        </w:rPr>
        <w:footnoteReference w:id="5"/>
      </w:r>
    </w:p>
    <w:p w14:paraId="5845B19B" w14:textId="77777777" w:rsidR="003E3E3B" w:rsidRPr="002A182C" w:rsidRDefault="003E3E3B" w:rsidP="003E3E3B">
      <w:pPr>
        <w:pStyle w:val="norm"/>
        <w:spacing w:line="240" w:lineRule="auto"/>
        <w:rPr>
          <w:rFonts w:ascii="GHEA Grapalat" w:hAnsi="GHEA Grapalat" w:cs="Sylfaen"/>
          <w:color w:val="FF0000"/>
          <w:sz w:val="20"/>
          <w:szCs w:val="24"/>
          <w:lang w:val="hy-AM" w:eastAsia="en-US"/>
        </w:rPr>
      </w:pPr>
      <w:r w:rsidRPr="002A182C">
        <w:rPr>
          <w:rFonts w:ascii="GHEA Grapalat" w:hAnsi="GHEA Grapalat" w:cs="Sylfaen"/>
          <w:color w:val="FF0000"/>
          <w:sz w:val="20"/>
          <w:szCs w:val="24"/>
          <w:lang w:val="hy-AM" w:eastAsia="en-US"/>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2A182C">
        <w:rPr>
          <w:rFonts w:ascii="GHEA Grapalat" w:hAnsi="GHEA Grapalat" w:cs="Sylfaen"/>
          <w:color w:val="FF0000"/>
          <w:sz w:val="20"/>
          <w:szCs w:val="24"/>
          <w:vertAlign w:val="superscript"/>
          <w:lang w:val="hy-AM" w:eastAsia="en-US"/>
        </w:rPr>
        <w:t>9</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9"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9"/>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bookmarkStart w:id="10" w:name="_Hlk160090634"/>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proofErr w:type="gramStart"/>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proofErr w:type="gramEnd"/>
      <w:r w:rsidR="00A45946" w:rsidRPr="005E1F72">
        <w:rPr>
          <w:rFonts w:ascii="GHEA Grapalat" w:hAnsi="GHEA Grapalat" w:cs="Arial"/>
          <w:b/>
          <w:sz w:val="20"/>
          <w:lang w:val="es-ES"/>
        </w:rPr>
        <w:t xml:space="preserve"> </w:t>
      </w:r>
    </w:p>
    <w:bookmarkEnd w:id="10"/>
    <w:p w14:paraId="2F5CC508" w14:textId="77777777" w:rsidR="00A45946" w:rsidRPr="005E1F72" w:rsidRDefault="00A45946" w:rsidP="00EF3662">
      <w:pPr>
        <w:jc w:val="center"/>
        <w:rPr>
          <w:rFonts w:ascii="GHEA Grapalat" w:hAnsi="GHEA Grapalat" w:cs="Arial"/>
          <w:b/>
          <w:sz w:val="20"/>
          <w:lang w:val="es-ES"/>
        </w:rPr>
      </w:pPr>
    </w:p>
    <w:p w14:paraId="5AC6334F" w14:textId="77777777" w:rsidR="003E3E3B" w:rsidRPr="0093002B" w:rsidRDefault="003E3E3B" w:rsidP="003E3E3B">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00AB342C" w14:textId="77777777" w:rsidR="003E3E3B" w:rsidRPr="00FB1EC7" w:rsidRDefault="003E3E3B" w:rsidP="003E3E3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2FD20A0" w14:textId="77777777" w:rsidR="003E3E3B" w:rsidRPr="00FB1EC7" w:rsidRDefault="003E3E3B" w:rsidP="003E3E3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3D96D27"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73D13A3"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D271CF9"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08F3E3F"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253BCCD" w14:textId="77777777" w:rsidR="003E3E3B" w:rsidRPr="00EE6E36" w:rsidRDefault="003E3E3B" w:rsidP="003E3E3B">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17EA3A4"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5258B9FF"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0E4604D"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44F3CB2"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ED84086" w14:textId="77777777" w:rsidR="003E3E3B" w:rsidRPr="0093002B" w:rsidRDefault="003E3E3B" w:rsidP="003E3E3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300F93" w14:textId="77777777" w:rsidR="003E3E3B" w:rsidRPr="0093002B" w:rsidRDefault="003E3E3B" w:rsidP="003E3E3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3D24B67" w14:textId="77777777" w:rsidR="003E3E3B" w:rsidRPr="0093002B" w:rsidRDefault="003E3E3B" w:rsidP="003E3E3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5A36F75" w14:textId="77777777" w:rsidR="003E3E3B" w:rsidRDefault="003E3E3B" w:rsidP="003E3E3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27D9FE35" w14:textId="77777777" w:rsidR="00DD4A2F" w:rsidRDefault="00DD4A2F" w:rsidP="00EF3662">
      <w:pPr>
        <w:jc w:val="center"/>
        <w:rPr>
          <w:rFonts w:ascii="GHEA Grapalat" w:hAnsi="GHEA Grapalat"/>
          <w:b/>
          <w:sz w:val="20"/>
          <w:lang w:val="es-ES"/>
        </w:rPr>
      </w:pPr>
    </w:p>
    <w:p w14:paraId="3CCC6BA7" w14:textId="2BAFCD4D" w:rsidR="00096865" w:rsidRPr="005E1F72" w:rsidRDefault="00DD4A2F" w:rsidP="00DD4A2F">
      <w:pPr>
        <w:tabs>
          <w:tab w:val="left" w:pos="1280"/>
        </w:tabs>
        <w:rPr>
          <w:rFonts w:ascii="GHEA Grapalat" w:hAnsi="GHEA Grapalat"/>
          <w:b/>
          <w:sz w:val="20"/>
          <w:lang w:val="es-ES"/>
        </w:rPr>
      </w:pPr>
      <w:r>
        <w:rPr>
          <w:rFonts w:ascii="GHEA Grapalat" w:hAnsi="GHEA Grapalat"/>
          <w:b/>
          <w:sz w:val="20"/>
          <w:lang w:val="es-ES"/>
        </w:rPr>
        <w:tab/>
      </w:r>
      <w:r w:rsidR="00220C7C"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7CF19FF0"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18E1D1B0"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հայտով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սույն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հրավերով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սահմանված</w:t>
      </w:r>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2A360B6E" w14:textId="43F8E6DC" w:rsidR="00903898" w:rsidRPr="005E1F72" w:rsidRDefault="00771C0F" w:rsidP="00EF3662">
      <w:pPr>
        <w:ind w:firstLine="567"/>
        <w:jc w:val="both"/>
        <w:rPr>
          <w:rFonts w:ascii="GHEA Grapalat" w:hAnsi="GHEA Grapalat" w:cs="Sylfaen"/>
          <w:sz w:val="20"/>
          <w:szCs w:val="20"/>
          <w:lang w:val="af-ZA"/>
        </w:rPr>
      </w:pPr>
      <w:proofErr w:type="spellStart"/>
      <w:r w:rsidRPr="005E1F72">
        <w:rPr>
          <w:rFonts w:ascii="GHEA Grapalat" w:hAnsi="GHEA Grapalat" w:cs="Sylfaen"/>
          <w:sz w:val="20"/>
          <w:szCs w:val="20"/>
        </w:rPr>
        <w:lastRenderedPageBreak/>
        <w:t>Հ</w:t>
      </w:r>
      <w:r w:rsidR="00903898" w:rsidRPr="005E1F72">
        <w:rPr>
          <w:rFonts w:ascii="GHEA Grapalat" w:hAnsi="GHEA Grapalat" w:cs="Sylfaen"/>
          <w:sz w:val="20"/>
          <w:szCs w:val="20"/>
        </w:rPr>
        <w:t>այտի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ապահովումը</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ներկայացվում</w:t>
      </w:r>
      <w:proofErr w:type="spellEnd"/>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բանկային</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երաշխիքի</w:t>
      </w:r>
      <w:proofErr w:type="spellEnd"/>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proofErr w:type="spellStart"/>
      <w:r w:rsidR="00903898" w:rsidRPr="005E1F72">
        <w:rPr>
          <w:rFonts w:ascii="GHEA Grapalat" w:hAnsi="GHEA Grapalat" w:cs="Sylfaen"/>
          <w:sz w:val="20"/>
          <w:szCs w:val="20"/>
        </w:rPr>
        <w:t>կամ</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կանխիկ</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փողի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ձևով</w:t>
      </w:r>
      <w:proofErr w:type="spellEnd"/>
      <w:r w:rsidR="00AE3822" w:rsidRPr="005E1F72">
        <w:rPr>
          <w:rFonts w:ascii="GHEA Grapalat" w:hAnsi="GHEA Grapalat" w:cs="Sylfaen"/>
          <w:sz w:val="20"/>
          <w:szCs w:val="20"/>
          <w:lang w:val="af-ZA"/>
        </w:rPr>
        <w:t xml:space="preserve">, </w:t>
      </w:r>
      <w:proofErr w:type="spellStart"/>
      <w:r w:rsidR="00AE3822" w:rsidRPr="00056A59">
        <w:rPr>
          <w:rFonts w:ascii="GHEA Grapalat" w:hAnsi="GHEA Grapalat" w:cs="Sylfaen"/>
          <w:b/>
          <w:bCs/>
          <w:sz w:val="20"/>
          <w:szCs w:val="20"/>
        </w:rPr>
        <w:t>որի</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չափը</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հավասար</w:t>
      </w:r>
      <w:proofErr w:type="spellEnd"/>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է</w:t>
      </w:r>
      <w:r w:rsidR="00AE3822" w:rsidRPr="00056A59">
        <w:rPr>
          <w:rFonts w:ascii="GHEA Grapalat" w:hAnsi="GHEA Grapalat" w:cs="Sylfaen"/>
          <w:b/>
          <w:bCs/>
          <w:sz w:val="20"/>
          <w:szCs w:val="20"/>
          <w:lang w:val="af-ZA"/>
        </w:rPr>
        <w:t xml:space="preserve"> </w:t>
      </w:r>
      <w:r w:rsidR="00273411" w:rsidRPr="00056A59">
        <w:rPr>
          <w:rFonts w:ascii="GHEA Grapalat" w:hAnsi="GHEA Grapalat" w:cs="Sylfaen"/>
          <w:b/>
          <w:bCs/>
          <w:sz w:val="20"/>
          <w:szCs w:val="20"/>
          <w:lang w:val="hy-AM"/>
        </w:rPr>
        <w:t>գնման գնի</w:t>
      </w:r>
      <w:r w:rsidR="00056A59" w:rsidRPr="00056A59">
        <w:rPr>
          <w:rFonts w:ascii="GHEA Grapalat" w:hAnsi="GHEA Grapalat" w:cs="Sylfaen"/>
          <w:b/>
          <w:bCs/>
          <w:sz w:val="20"/>
          <w:szCs w:val="20"/>
          <w:lang w:val="hy-AM"/>
        </w:rPr>
        <w:t xml:space="preserve"> </w:t>
      </w:r>
      <w:proofErr w:type="spellStart"/>
      <w:r w:rsidR="00AE3822" w:rsidRPr="00056A59">
        <w:rPr>
          <w:rFonts w:ascii="GHEA Grapalat" w:hAnsi="GHEA Grapalat" w:cs="Sylfaen"/>
          <w:b/>
          <w:bCs/>
          <w:sz w:val="20"/>
          <w:szCs w:val="20"/>
        </w:rPr>
        <w:t>հինգ</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տոկոսին</w:t>
      </w:r>
      <w:proofErr w:type="spellEnd"/>
      <w:r w:rsidR="00903898" w:rsidRPr="005E1F72">
        <w:rPr>
          <w:rFonts w:ascii="GHEA Grapalat" w:hAnsi="GHEA Grapalat" w:cs="Sylfaen"/>
          <w:sz w:val="20"/>
          <w:szCs w:val="20"/>
          <w:lang w:val="af-ZA"/>
        </w:rPr>
        <w:t>:</w:t>
      </w:r>
      <w:r w:rsidR="00273411" w:rsidRPr="00640568">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Եթե</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մասնակցի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գերազանցում</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գինը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հայտի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ապահովման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չափը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հավասար</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հինգ</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տոկոսին</w:t>
      </w:r>
      <w:proofErr w:type="spellEnd"/>
      <w:r w:rsidR="00273411" w:rsidRPr="005E1F72">
        <w:rPr>
          <w:rFonts w:ascii="GHEA Grapalat" w:hAnsi="GHEA Grapalat" w:cs="Sylfaen"/>
          <w:sz w:val="20"/>
          <w:szCs w:val="20"/>
          <w:lang w:val="af-ZA"/>
        </w:rPr>
        <w:t xml:space="preserve">: </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Ընդ</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որում</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եթե</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մասնակիցը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ապահովումը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ներկայացրել</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սույն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կետով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սահմանված</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չափից</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համարվում</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հրավերի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պահանջներին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բավարարող</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ենթակա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չէ</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մերժման</w:t>
      </w:r>
      <w:proofErr w:type="spellEnd"/>
      <w:r w:rsidR="00AE3822" w:rsidRPr="005E1F72">
        <w:rPr>
          <w:rFonts w:ascii="GHEA Grapalat" w:hAnsi="GHEA Grapalat" w:cs="Sylfaen"/>
          <w:sz w:val="20"/>
          <w:szCs w:val="20"/>
          <w:lang w:val="af-ZA"/>
        </w:rPr>
        <w:t>:</w:t>
      </w:r>
    </w:p>
    <w:p w14:paraId="2DDE31DA" w14:textId="1A528C5E" w:rsidR="00273411" w:rsidRDefault="001578D4" w:rsidP="00146D17">
      <w:pPr>
        <w:ind w:firstLine="567"/>
        <w:jc w:val="both"/>
        <w:rPr>
          <w:rFonts w:ascii="GHEA Grapalat" w:hAnsi="GHEA Grapalat"/>
          <w:sz w:val="20"/>
          <w:szCs w:val="20"/>
          <w:lang w:val="af-ZA"/>
        </w:rPr>
      </w:pPr>
      <w:proofErr w:type="spellStart"/>
      <w:r w:rsidRPr="005E1F72">
        <w:rPr>
          <w:rFonts w:ascii="GHEA Grapalat" w:hAnsi="GHEA Grapalat"/>
          <w:sz w:val="20"/>
          <w:szCs w:val="20"/>
        </w:rPr>
        <w:t>Կանխիկ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փողի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ձևով</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ապահովումը</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պետք</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փոխանցվի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Կենտրոնական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գանձապետարանում</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լիազորված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մարմնի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անվամբ</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բացված</w:t>
      </w:r>
      <w:proofErr w:type="spellEnd"/>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proofErr w:type="spellStart"/>
      <w:r w:rsidRPr="005E1F72">
        <w:rPr>
          <w:rFonts w:ascii="GHEA Grapalat" w:hAnsi="GHEA Grapalat"/>
          <w:sz w:val="20"/>
          <w:szCs w:val="20"/>
        </w:rPr>
        <w:t>գանձապետական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w:t>
      </w:r>
      <w:r w:rsidR="00712311" w:rsidRPr="005E1F72">
        <w:rPr>
          <w:rFonts w:ascii="GHEA Grapalat" w:hAnsi="GHEA Grapalat"/>
          <w:sz w:val="20"/>
          <w:szCs w:val="20"/>
        </w:rPr>
        <w:t>ին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որը</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ենթակա</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վերադարձման</w:t>
      </w:r>
      <w:proofErr w:type="spellEnd"/>
      <w:r w:rsidR="00712311"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այն</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ներկայացրած</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մասնակցին</w:t>
      </w:r>
      <w:proofErr w:type="spellEnd"/>
      <w:r w:rsidR="002032CE" w:rsidRPr="005E1F72">
        <w:rPr>
          <w:rFonts w:ascii="GHEA Grapalat" w:hAnsi="GHEA Grapalat"/>
          <w:sz w:val="20"/>
          <w:szCs w:val="20"/>
          <w:lang w:val="af-ZA"/>
        </w:rPr>
        <w:t>`</w:t>
      </w:r>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բացառությամբ</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սույն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հրավերի</w:t>
      </w:r>
      <w:proofErr w:type="spellEnd"/>
      <w:r w:rsidR="00402941" w:rsidRPr="005E1F72">
        <w:rPr>
          <w:rFonts w:ascii="GHEA Grapalat" w:hAnsi="GHEA Grapalat"/>
          <w:sz w:val="20"/>
          <w:szCs w:val="20"/>
          <w:lang w:val="af-ZA"/>
        </w:rPr>
        <w:t xml:space="preserve"> 1-</w:t>
      </w:r>
      <w:proofErr w:type="spellStart"/>
      <w:r w:rsidR="00402941" w:rsidRPr="005E1F72">
        <w:rPr>
          <w:rFonts w:ascii="GHEA Grapalat" w:hAnsi="GHEA Grapalat"/>
          <w:sz w:val="20"/>
          <w:szCs w:val="20"/>
        </w:rPr>
        <w:t>ին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մասի</w:t>
      </w:r>
      <w:proofErr w:type="spellEnd"/>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proofErr w:type="spellStart"/>
      <w:r w:rsidR="00402941" w:rsidRPr="005E1F72">
        <w:rPr>
          <w:rFonts w:ascii="GHEA Grapalat" w:hAnsi="GHEA Grapalat"/>
          <w:sz w:val="20"/>
          <w:szCs w:val="20"/>
        </w:rPr>
        <w:t>կետով</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նախատեսված</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դեպքերի</w:t>
      </w:r>
      <w:proofErr w:type="spellEnd"/>
      <w:r w:rsidR="00712311" w:rsidRPr="005E1F72">
        <w:rPr>
          <w:rFonts w:ascii="GHEA Grapalat" w:hAnsi="GHEA Grapalat"/>
          <w:sz w:val="20"/>
          <w:szCs w:val="20"/>
          <w:lang w:val="af-ZA"/>
        </w:rPr>
        <w:t xml:space="preserve">: </w:t>
      </w:r>
      <w:proofErr w:type="spellStart"/>
      <w:r w:rsidR="00273411" w:rsidRPr="00BA41C0">
        <w:rPr>
          <w:rFonts w:ascii="GHEA Grapalat" w:hAnsi="GHEA Grapalat"/>
          <w:sz w:val="20"/>
          <w:szCs w:val="20"/>
        </w:rPr>
        <w:t>Ընդ</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որում</w:t>
      </w:r>
      <w:proofErr w:type="spellEnd"/>
      <w:r w:rsidR="00273411" w:rsidRPr="00BE265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պայմանագիրը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կնքվելու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անգործության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ժամկետն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ավարտվելուն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եթե</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արդյունքները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բողոքարկված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չեն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առկայության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գնահատող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հանձնաժողովի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որոշումն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անփոփոխ</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թողնելու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դատարանի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եզրափակիչ</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ակտն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օրինական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ուժի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մեջ</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մտնելու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w:t>
      </w:r>
    </w:p>
    <w:p w14:paraId="6BDFB668" w14:textId="32F64F4F" w:rsidR="00825A7E" w:rsidRDefault="00825A7E" w:rsidP="00146D17">
      <w:pPr>
        <w:shd w:val="clear" w:color="auto" w:fill="FFFFFF"/>
        <w:ind w:firstLine="375"/>
        <w:jc w:val="both"/>
        <w:rPr>
          <w:rFonts w:ascii="GHEA Grapalat" w:hAnsi="GHEA Grapalat"/>
          <w:sz w:val="20"/>
          <w:szCs w:val="20"/>
          <w:vertAlign w:val="superscript"/>
          <w:lang w:val="hy-AM"/>
        </w:rPr>
      </w:pP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գնման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ընթացակարգը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կազմակերպվում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r w:rsidRPr="006A7FAF">
        <w:rPr>
          <w:rFonts w:ascii="GHEA Grapalat" w:hAnsi="GHEA Grapalat"/>
          <w:sz w:val="20"/>
          <w:szCs w:val="20"/>
          <w:lang w:val="hy-AM"/>
        </w:rPr>
        <w:t>Օ</w:t>
      </w:r>
      <w:proofErr w:type="spellStart"/>
      <w:r w:rsidRPr="006A7FAF">
        <w:rPr>
          <w:rFonts w:ascii="GHEA Grapalat" w:hAnsi="GHEA Grapalat"/>
          <w:sz w:val="20"/>
          <w:szCs w:val="20"/>
        </w:rPr>
        <w:t>րենքի</w:t>
      </w:r>
      <w:proofErr w:type="spellEnd"/>
      <w:r w:rsidRPr="006A7FAF">
        <w:rPr>
          <w:rFonts w:ascii="GHEA Grapalat" w:hAnsi="GHEA Grapalat"/>
          <w:sz w:val="20"/>
          <w:szCs w:val="20"/>
          <w:lang w:val="af-ZA"/>
        </w:rPr>
        <w:t xml:space="preserve"> 15-</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հոդվածի</w:t>
      </w:r>
      <w:proofErr w:type="spellEnd"/>
      <w:r w:rsidRPr="006A7FAF">
        <w:rPr>
          <w:rFonts w:ascii="GHEA Grapalat" w:hAnsi="GHEA Grapalat"/>
          <w:sz w:val="20"/>
          <w:szCs w:val="20"/>
          <w:lang w:val="af-ZA"/>
        </w:rPr>
        <w:t xml:space="preserve"> 6-</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մասի</w:t>
      </w:r>
      <w:proofErr w:type="spellEnd"/>
      <w:r w:rsidRPr="006A7FAF">
        <w:rPr>
          <w:rFonts w:ascii="GHEA Grapalat" w:hAnsi="GHEA Grapalat"/>
          <w:sz w:val="20"/>
          <w:szCs w:val="20"/>
          <w:lang w:val="af-ZA"/>
        </w:rPr>
        <w:t xml:space="preserve"> 2-</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կետի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վրա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անձին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լինելու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վերաբերյալ</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կողմերի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միջև</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համաձայնագիրը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վեց</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ամսվա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կատարման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չեն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և</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hy-AM"/>
        </w:rPr>
        <w:t>:</w:t>
      </w:r>
      <w:r w:rsidRPr="006A7FAF">
        <w:rPr>
          <w:rFonts w:ascii="GHEA Grapalat" w:hAnsi="GHEA Grapalat"/>
          <w:sz w:val="20"/>
          <w:szCs w:val="20"/>
          <w:vertAlign w:val="superscript"/>
          <w:lang w:val="hy-AM"/>
        </w:rPr>
        <w:t>9.1</w:t>
      </w:r>
    </w:p>
    <w:p w14:paraId="7485F941"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af-ZA"/>
        </w:rPr>
        <w:t xml:space="preserve">Պատվիրատուի ղեկավարը հայտի ապահովման </w:t>
      </w:r>
      <w:r w:rsidRPr="006A7FAF">
        <w:rPr>
          <w:rFonts w:ascii="GHEA Grapalat" w:hAnsi="GHEA Grapalat" w:cs="Sylfaen"/>
          <w:sz w:val="20"/>
          <w:lang w:val="hy-AM"/>
        </w:rPr>
        <w:t>վերադարձման մասին սույն կետով նախատեսված ժամկետներում գրավոր տեղեկացնում է՝</w:t>
      </w:r>
    </w:p>
    <w:p w14:paraId="52B82E8B"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EDE751E"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բանկային երաշխիքի ձևով ներկայացված ապահովման դեպքում՝ երաշխիքը թողարկած բանկին.</w:t>
      </w:r>
    </w:p>
    <w:p w14:paraId="0C0DF008" w14:textId="77777777" w:rsidR="000A7528" w:rsidRPr="00CA58F2" w:rsidRDefault="00283198" w:rsidP="00EF3662">
      <w:pPr>
        <w:ind w:firstLine="567"/>
        <w:jc w:val="both"/>
        <w:rPr>
          <w:rFonts w:ascii="GHEA Grapalat" w:hAnsi="GHEA Grapalat"/>
          <w:sz w:val="20"/>
          <w:szCs w:val="20"/>
          <w:lang w:val="af-ZA"/>
        </w:rPr>
      </w:pPr>
      <w:r w:rsidRPr="00CA58F2">
        <w:rPr>
          <w:rFonts w:ascii="GHEA Grapalat" w:hAnsi="GHEA Grapalat" w:cs="Sylfaen"/>
          <w:sz w:val="20"/>
          <w:szCs w:val="20"/>
          <w:lang w:val="af-ZA"/>
        </w:rPr>
        <w:t>7</w:t>
      </w:r>
      <w:r w:rsidR="000A7528" w:rsidRPr="00CA58F2">
        <w:rPr>
          <w:rFonts w:ascii="GHEA Grapalat" w:hAnsi="GHEA Grapalat" w:cs="Sylfaen"/>
          <w:sz w:val="20"/>
          <w:szCs w:val="20"/>
          <w:lang w:val="af-ZA"/>
        </w:rPr>
        <w:t xml:space="preserve">.2 </w:t>
      </w:r>
      <w:r w:rsidR="00712311" w:rsidRPr="00CA58F2">
        <w:rPr>
          <w:rFonts w:ascii="GHEA Grapalat" w:hAnsi="GHEA Grapalat"/>
          <w:sz w:val="20"/>
          <w:szCs w:val="20"/>
          <w:lang w:val="hy-AM"/>
        </w:rPr>
        <w:t>Գնման</w:t>
      </w:r>
      <w:r w:rsidR="00712311" w:rsidRPr="00CA58F2">
        <w:rPr>
          <w:rFonts w:ascii="GHEA Grapalat" w:hAnsi="GHEA Grapalat"/>
          <w:sz w:val="20"/>
          <w:szCs w:val="20"/>
          <w:lang w:val="af-ZA"/>
        </w:rPr>
        <w:t xml:space="preserve"> </w:t>
      </w:r>
      <w:r w:rsidR="000A7528" w:rsidRPr="00CA58F2">
        <w:rPr>
          <w:rFonts w:ascii="GHEA Grapalat" w:hAnsi="GHEA Grapalat"/>
          <w:sz w:val="20"/>
          <w:szCs w:val="20"/>
          <w:lang w:val="hy-AM"/>
        </w:rPr>
        <w:t>ընթացակարգ</w:t>
      </w:r>
      <w:r w:rsidR="00712311" w:rsidRPr="00CA58F2">
        <w:rPr>
          <w:rFonts w:ascii="GHEA Grapalat" w:hAnsi="GHEA Grapalat"/>
          <w:sz w:val="20"/>
          <w:szCs w:val="20"/>
          <w:lang w:val="hy-AM"/>
        </w:rPr>
        <w:t>ը</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չափաբաժիններով</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կազմակերպվելու</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դեպքում</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եթե</w:t>
      </w:r>
      <w:r w:rsidR="00712311" w:rsidRPr="00CA58F2">
        <w:rPr>
          <w:rFonts w:ascii="GHEA Grapalat" w:hAnsi="GHEA Grapalat"/>
          <w:sz w:val="20"/>
          <w:szCs w:val="20"/>
          <w:lang w:val="af-ZA"/>
        </w:rPr>
        <w:t>`</w:t>
      </w:r>
      <w:r w:rsidR="00712311" w:rsidRPr="00CA58F2" w:rsidDel="00712311">
        <w:rPr>
          <w:rFonts w:ascii="GHEA Grapalat" w:hAnsi="GHEA Grapalat"/>
          <w:sz w:val="20"/>
          <w:szCs w:val="20"/>
          <w:lang w:val="af-ZA"/>
        </w:rPr>
        <w:t xml:space="preserve"> </w:t>
      </w:r>
      <w:r w:rsidR="000A7528" w:rsidRPr="00CA58F2">
        <w:rPr>
          <w:rFonts w:ascii="GHEA Grapalat" w:hAnsi="GHEA Grapalat"/>
          <w:sz w:val="20"/>
          <w:szCs w:val="20"/>
          <w:lang w:val="af-ZA"/>
        </w:rPr>
        <w:t xml:space="preserve"> </w:t>
      </w:r>
    </w:p>
    <w:p w14:paraId="0DBE1B7B" w14:textId="7EDBCFD3" w:rsidR="000A7528" w:rsidRPr="00CA58F2" w:rsidRDefault="000A7528" w:rsidP="000F008F">
      <w:pPr>
        <w:ind w:firstLine="567"/>
        <w:jc w:val="both"/>
        <w:rPr>
          <w:rFonts w:ascii="GHEA Grapalat" w:hAnsi="GHEA Grapalat"/>
          <w:sz w:val="20"/>
          <w:szCs w:val="20"/>
          <w:lang w:val="af-ZA"/>
        </w:rPr>
      </w:pPr>
      <w:r w:rsidRPr="00CA58F2">
        <w:rPr>
          <w:rFonts w:ascii="GHEA Grapalat" w:hAnsi="GHEA Grapalat"/>
          <w:sz w:val="20"/>
          <w:szCs w:val="20"/>
          <w:lang w:val="hy-AM"/>
        </w:rPr>
        <w:t>ա.</w:t>
      </w:r>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մասնակիցը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հայտ</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ներկայացնում</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մեկից</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ավել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w:t>
      </w:r>
      <w:proofErr w:type="spellEnd"/>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հայտի</w:t>
      </w:r>
      <w:proofErr w:type="spellEnd"/>
      <w:r w:rsidR="00712311"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ապահովումը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կարող</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ինչպես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յուրաքանչյուր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չափաբաժնի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առանձին</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այնպես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էլ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հայտի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ապահովում</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բոլոր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Մեկ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հայտի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ապահովում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դրա</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գումարը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հաշվարկվում</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rPr>
        <w:t>է</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ներկայացված</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չափաբաժինների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գնման գների</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իսկ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գնման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գերազանցելու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հանրագումարի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նկատմամբ</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առնելով</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Կարգի</w:t>
      </w:r>
      <w:proofErr w:type="spellEnd"/>
      <w:r w:rsidR="00273411" w:rsidRPr="00CA58F2">
        <w:rPr>
          <w:rFonts w:ascii="GHEA Grapalat" w:hAnsi="GHEA Grapalat"/>
          <w:sz w:val="20"/>
          <w:szCs w:val="20"/>
          <w:lang w:val="af-ZA"/>
        </w:rPr>
        <w:t xml:space="preserve"> 32-</w:t>
      </w:r>
      <w:proofErr w:type="spellStart"/>
      <w:r w:rsidR="00273411" w:rsidRPr="00CA58F2">
        <w:rPr>
          <w:rFonts w:ascii="GHEA Grapalat" w:hAnsi="GHEA Grapalat"/>
          <w:sz w:val="20"/>
          <w:szCs w:val="20"/>
        </w:rPr>
        <w:t>րդ</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կետի</w:t>
      </w:r>
      <w:proofErr w:type="spellEnd"/>
      <w:r w:rsidR="00273411" w:rsidRPr="00CA58F2">
        <w:rPr>
          <w:rFonts w:ascii="GHEA Grapalat" w:hAnsi="GHEA Grapalat"/>
          <w:sz w:val="20"/>
          <w:szCs w:val="20"/>
          <w:lang w:val="af-ZA"/>
        </w:rPr>
        <w:t xml:space="preserve"> 1-</w:t>
      </w:r>
      <w:proofErr w:type="spellStart"/>
      <w:r w:rsidR="00273411" w:rsidRPr="00CA58F2">
        <w:rPr>
          <w:rFonts w:ascii="GHEA Grapalat" w:hAnsi="GHEA Grapalat"/>
          <w:sz w:val="20"/>
          <w:szCs w:val="20"/>
        </w:rPr>
        <w:t>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ենթակետի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ե</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պարբերության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պահանջները</w:t>
      </w:r>
      <w:proofErr w:type="spellEnd"/>
      <w:r w:rsidR="00273411" w:rsidRPr="00CA58F2">
        <w:rPr>
          <w:rFonts w:ascii="GHEA Grapalat" w:hAnsi="GHEA Grapalat"/>
          <w:sz w:val="20"/>
          <w:szCs w:val="20"/>
          <w:lang w:val="hy-AM"/>
        </w:rPr>
        <w:t>:</w:t>
      </w:r>
    </w:p>
    <w:p w14:paraId="5130F67B" w14:textId="6092DA2E" w:rsidR="000A7528" w:rsidRPr="00CA58F2" w:rsidRDefault="000A7528" w:rsidP="00EF3662">
      <w:pPr>
        <w:ind w:firstLine="375"/>
        <w:jc w:val="both"/>
        <w:rPr>
          <w:rFonts w:ascii="GHEA Grapalat" w:hAnsi="GHEA Grapalat"/>
          <w:sz w:val="20"/>
          <w:szCs w:val="20"/>
          <w:lang w:val="af-ZA"/>
        </w:rPr>
      </w:pPr>
      <w:proofErr w:type="gramStart"/>
      <w:r w:rsidRPr="00CA58F2">
        <w:rPr>
          <w:rFonts w:ascii="GHEA Grapalat" w:hAnsi="GHEA Grapalat"/>
          <w:sz w:val="20"/>
          <w:szCs w:val="20"/>
        </w:rPr>
        <w:t>բ</w:t>
      </w:r>
      <w:r w:rsidRPr="00CA58F2">
        <w:rPr>
          <w:rFonts w:ascii="GHEA Grapalat" w:hAnsi="GHEA Grapalat"/>
          <w:sz w:val="20"/>
          <w:szCs w:val="20"/>
          <w:lang w:val="hy-AM"/>
        </w:rPr>
        <w:t>.</w:t>
      </w:r>
      <w:r w:rsidR="00273411" w:rsidRPr="00CA58F2">
        <w:rPr>
          <w:rFonts w:ascii="GHEA Grapalat" w:hAnsi="GHEA Grapalat" w:cs="Sylfaen"/>
          <w:sz w:val="20"/>
          <w:lang w:val="hy-AM"/>
        </w:rPr>
        <w:t>Մ</w:t>
      </w:r>
      <w:r w:rsidR="00273411" w:rsidRPr="00CA58F2">
        <w:rPr>
          <w:rFonts w:ascii="GHEA Grapalat" w:hAnsi="GHEA Grapalat" w:cs="Sylfaen"/>
          <w:sz w:val="20"/>
          <w:lang w:val="ru-RU"/>
        </w:rPr>
        <w:t>ասնակիցը</w:t>
      </w:r>
      <w:proofErr w:type="gramEnd"/>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զրկվում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պայմանագիր</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կնքելու</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իրավունքից</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որևէ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մասով</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հայտի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ապահովումը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վճարվում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միայն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այդ</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նկատմամբ</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հաշվարկված</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ապահովման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չափով</w:t>
      </w:r>
      <w:r w:rsidR="00273411" w:rsidRPr="00CA58F2" w:rsidDel="00273411">
        <w:rPr>
          <w:rFonts w:ascii="GHEA Grapalat" w:hAnsi="GHEA Grapalat"/>
          <w:sz w:val="20"/>
          <w:szCs w:val="20"/>
          <w:lang w:val="af-ZA"/>
        </w:rPr>
        <w:t xml:space="preserve"> </w:t>
      </w:r>
      <w:r w:rsidRPr="00CA58F2">
        <w:rPr>
          <w:rFonts w:ascii="GHEA Grapalat" w:hAnsi="GHEA Grapalat"/>
          <w:sz w:val="20"/>
          <w:szCs w:val="20"/>
          <w:lang w:val="af-ZA"/>
        </w:rPr>
        <w:t>:</w:t>
      </w:r>
      <w:r w:rsidR="00F213D0" w:rsidRPr="00CA58F2">
        <w:rPr>
          <w:rFonts w:ascii="GHEA Grapalat" w:hAnsi="GHEA Grapalat"/>
          <w:sz w:val="20"/>
          <w:szCs w:val="20"/>
          <w:vertAlign w:val="superscript"/>
          <w:lang w:val="af-ZA"/>
        </w:rPr>
        <w:t>10</w:t>
      </w:r>
      <w:r w:rsidR="00A222D7" w:rsidRPr="00CA58F2">
        <w:rPr>
          <w:rStyle w:val="FootnoteReference"/>
          <w:rFonts w:ascii="GHEA Grapalat" w:hAnsi="GHEA Grapalat"/>
          <w:sz w:val="20"/>
          <w:szCs w:val="20"/>
        </w:rPr>
        <w:footnoteReference w:id="6"/>
      </w:r>
    </w:p>
    <w:p w14:paraId="5E6C9A62" w14:textId="77777777" w:rsidR="00F20DA5" w:rsidRPr="005E1F72" w:rsidRDefault="00283198" w:rsidP="00EF3662">
      <w:pPr>
        <w:ind w:firstLine="567"/>
        <w:jc w:val="both"/>
        <w:rPr>
          <w:rFonts w:ascii="GHEA Grapalat" w:hAnsi="GHEA Grapalat" w:cs="Sylfaen"/>
          <w:sz w:val="20"/>
          <w:lang w:val="af-ZA"/>
        </w:rPr>
      </w:pPr>
      <w:r w:rsidRPr="005E1F72">
        <w:rPr>
          <w:rFonts w:ascii="GHEA Grapalat" w:hAnsi="GHEA Grapalat" w:cs="Sylfaen"/>
          <w:sz w:val="20"/>
          <w:lang w:val="af-ZA"/>
        </w:rPr>
        <w:t>7</w:t>
      </w:r>
      <w:r w:rsidR="00096865" w:rsidRPr="005E1F72">
        <w:rPr>
          <w:rFonts w:ascii="GHEA Grapalat" w:hAnsi="GHEA Grapalat" w:cs="Sylfaen"/>
          <w:sz w:val="20"/>
          <w:lang w:val="af-ZA"/>
        </w:rPr>
        <w:t>.</w:t>
      </w:r>
      <w:r w:rsidR="009771B9" w:rsidRPr="005E1F72">
        <w:rPr>
          <w:rFonts w:ascii="GHEA Grapalat" w:hAnsi="GHEA Grapalat" w:cs="Sylfaen"/>
          <w:sz w:val="20"/>
          <w:lang w:val="af-ZA"/>
        </w:rPr>
        <w:t>3</w:t>
      </w:r>
      <w:r w:rsidR="00096865" w:rsidRPr="005E1F72">
        <w:rPr>
          <w:rFonts w:ascii="GHEA Grapalat" w:hAnsi="GHEA Grapalat" w:cs="Sylfaen"/>
          <w:sz w:val="20"/>
          <w:lang w:val="af-ZA"/>
        </w:rPr>
        <w:t xml:space="preserve"> </w:t>
      </w:r>
      <w:r w:rsidR="009771B9" w:rsidRPr="005E1F72">
        <w:rPr>
          <w:rFonts w:ascii="GHEA Grapalat" w:hAnsi="GHEA Grapalat" w:cs="Sylfaen"/>
          <w:sz w:val="20"/>
          <w:lang w:val="ru-RU"/>
        </w:rPr>
        <w:t>Մասնակիցը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վճարում</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է</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հայտի</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ապահովումը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եթե</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նա</w:t>
      </w:r>
      <w:r w:rsidR="009771B9" w:rsidRPr="005E1F72">
        <w:rPr>
          <w:rFonts w:ascii="GHEA Grapalat" w:hAnsi="GHEA Grapalat" w:cs="Sylfaen"/>
          <w:sz w:val="20"/>
          <w:lang w:val="af-ZA"/>
        </w:rPr>
        <w:t>`</w:t>
      </w:r>
    </w:p>
    <w:p w14:paraId="076B894E" w14:textId="77777777" w:rsidR="00096865" w:rsidRPr="00640568"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640568">
        <w:rPr>
          <w:rFonts w:ascii="GHEA Grapalat" w:hAnsi="GHEA Grapalat" w:cs="Sylfaen"/>
          <w:sz w:val="20"/>
          <w:lang w:val="ru-RU"/>
        </w:rPr>
        <w:t>հայտարարվել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ընտրված</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w:t>
      </w:r>
      <w:r w:rsidRPr="00640568">
        <w:rPr>
          <w:rFonts w:ascii="GHEA Grapalat" w:hAnsi="GHEA Grapalat" w:cs="Sylfaen"/>
          <w:sz w:val="20"/>
          <w:lang w:val="af-ZA"/>
        </w:rPr>
        <w:t xml:space="preserve">, </w:t>
      </w:r>
      <w:r w:rsidRPr="00640568">
        <w:rPr>
          <w:rFonts w:ascii="GHEA Grapalat" w:hAnsi="GHEA Grapalat" w:cs="Sylfaen"/>
          <w:sz w:val="20"/>
          <w:lang w:val="ru-RU"/>
        </w:rPr>
        <w:t>սակայն</w:t>
      </w:r>
      <w:r w:rsidRPr="00640568">
        <w:rPr>
          <w:rFonts w:ascii="GHEA Grapalat" w:hAnsi="GHEA Grapalat" w:cs="Sylfaen"/>
          <w:sz w:val="20"/>
          <w:lang w:val="af-ZA"/>
        </w:rPr>
        <w:t xml:space="preserve"> </w:t>
      </w:r>
      <w:r w:rsidRPr="00640568">
        <w:rPr>
          <w:rFonts w:ascii="GHEA Grapalat" w:hAnsi="GHEA Grapalat" w:cs="Sylfaen"/>
          <w:sz w:val="20"/>
          <w:lang w:val="ru-RU"/>
        </w:rPr>
        <w:t>հրաժարվում</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զրկվում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ru-RU"/>
        </w:rPr>
        <w:t>կնքելու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իրավունքից</w:t>
      </w:r>
      <w:r w:rsidRPr="00640568">
        <w:rPr>
          <w:rFonts w:ascii="GHEA Grapalat" w:hAnsi="GHEA Grapalat" w:cs="Sylfaen"/>
          <w:sz w:val="20"/>
          <w:lang w:val="af-ZA"/>
        </w:rPr>
        <w:t>.</w:t>
      </w:r>
    </w:p>
    <w:p w14:paraId="437F37CC" w14:textId="77777777" w:rsidR="00096865" w:rsidRPr="00640568" w:rsidRDefault="00096865" w:rsidP="00EF3662">
      <w:pPr>
        <w:ind w:firstLine="567"/>
        <w:jc w:val="both"/>
        <w:rPr>
          <w:rFonts w:ascii="GHEA Grapalat" w:hAnsi="GHEA Grapalat" w:cs="Sylfaen"/>
          <w:sz w:val="20"/>
          <w:lang w:val="af-ZA"/>
        </w:rPr>
      </w:pPr>
      <w:r w:rsidRPr="00640568">
        <w:rPr>
          <w:rFonts w:ascii="GHEA Grapalat" w:hAnsi="GHEA Grapalat" w:cs="Sylfaen"/>
          <w:sz w:val="20"/>
          <w:lang w:val="af-ZA"/>
        </w:rPr>
        <w:t xml:space="preserve">2) </w:t>
      </w:r>
      <w:r w:rsidRPr="00640568">
        <w:rPr>
          <w:rFonts w:ascii="GHEA Grapalat" w:hAnsi="GHEA Grapalat" w:cs="Sylfaen"/>
          <w:sz w:val="20"/>
          <w:lang w:val="ru-RU"/>
        </w:rPr>
        <w:t>խախտել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w:t>
      </w:r>
      <w:r w:rsidRPr="00640568">
        <w:rPr>
          <w:rFonts w:ascii="GHEA Grapalat" w:hAnsi="GHEA Grapalat" w:cs="Sylfaen"/>
          <w:sz w:val="20"/>
          <w:lang w:val="af-ZA"/>
        </w:rPr>
        <w:t xml:space="preserve"> </w:t>
      </w:r>
      <w:r w:rsidRPr="00640568">
        <w:rPr>
          <w:rFonts w:ascii="GHEA Grapalat" w:hAnsi="GHEA Grapalat" w:cs="Sylfaen"/>
          <w:sz w:val="20"/>
          <w:lang w:val="ru-RU"/>
        </w:rPr>
        <w:t>շրջանակում</w:t>
      </w:r>
      <w:r w:rsidRPr="00640568">
        <w:rPr>
          <w:rFonts w:ascii="GHEA Grapalat" w:hAnsi="GHEA Grapalat" w:cs="Sylfaen"/>
          <w:sz w:val="20"/>
          <w:lang w:val="af-ZA"/>
        </w:rPr>
        <w:t xml:space="preserve"> </w:t>
      </w:r>
      <w:r w:rsidRPr="00640568">
        <w:rPr>
          <w:rFonts w:ascii="GHEA Grapalat" w:hAnsi="GHEA Grapalat" w:cs="Sylfaen"/>
          <w:sz w:val="20"/>
          <w:lang w:val="ru-RU"/>
        </w:rPr>
        <w:t>ստանձնած</w:t>
      </w:r>
      <w:r w:rsidRPr="00640568">
        <w:rPr>
          <w:rFonts w:ascii="GHEA Grapalat" w:hAnsi="GHEA Grapalat" w:cs="Sylfaen"/>
          <w:sz w:val="20"/>
          <w:lang w:val="af-ZA"/>
        </w:rPr>
        <w:t xml:space="preserve"> </w:t>
      </w:r>
      <w:r w:rsidRPr="00640568">
        <w:rPr>
          <w:rFonts w:ascii="GHEA Grapalat" w:hAnsi="GHEA Grapalat" w:cs="Sylfaen"/>
          <w:sz w:val="20"/>
          <w:lang w:val="ru-RU"/>
        </w:rPr>
        <w:t>պարտավորություն</w:t>
      </w:r>
      <w:r w:rsidRPr="00640568">
        <w:rPr>
          <w:rFonts w:ascii="GHEA Grapalat" w:hAnsi="GHEA Grapalat" w:cs="Sylfaen"/>
          <w:sz w:val="20"/>
          <w:lang w:val="af-ZA"/>
        </w:rPr>
        <w:t xml:space="preserve">, </w:t>
      </w:r>
      <w:r w:rsidRPr="00640568">
        <w:rPr>
          <w:rFonts w:ascii="GHEA Grapalat" w:hAnsi="GHEA Grapalat" w:cs="Sylfaen"/>
          <w:sz w:val="20"/>
          <w:lang w:val="ru-RU"/>
        </w:rPr>
        <w:t>որը</w:t>
      </w:r>
      <w:r w:rsidRPr="00640568">
        <w:rPr>
          <w:rFonts w:ascii="GHEA Grapalat" w:hAnsi="GHEA Grapalat" w:cs="Sylfaen"/>
          <w:sz w:val="20"/>
          <w:lang w:val="af-ZA"/>
        </w:rPr>
        <w:t xml:space="preserve"> </w:t>
      </w:r>
      <w:r w:rsidRPr="00640568">
        <w:rPr>
          <w:rFonts w:ascii="GHEA Grapalat" w:hAnsi="GHEA Grapalat" w:cs="Sylfaen"/>
          <w:sz w:val="20"/>
          <w:lang w:val="ru-RU"/>
        </w:rPr>
        <w:t>հանգեցրել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00EB602D" w:rsidRPr="00640568">
        <w:rPr>
          <w:rFonts w:ascii="GHEA Grapalat" w:hAnsi="GHEA Grapalat" w:cs="Sylfaen"/>
          <w:sz w:val="20"/>
        </w:rPr>
        <w:t>Մ</w:t>
      </w:r>
      <w:r w:rsidRPr="00640568">
        <w:rPr>
          <w:rFonts w:ascii="GHEA Grapalat" w:hAnsi="GHEA Grapalat" w:cs="Sylfaen"/>
          <w:sz w:val="20"/>
          <w:lang w:val="ru-RU"/>
        </w:rPr>
        <w:t>ասնակցի</w:t>
      </w:r>
      <w:r w:rsidRPr="00640568">
        <w:rPr>
          <w:rFonts w:ascii="GHEA Grapalat" w:hAnsi="GHEA Grapalat" w:cs="Sylfaen"/>
          <w:sz w:val="20"/>
          <w:lang w:val="af-ZA"/>
        </w:rPr>
        <w:t xml:space="preserve"> </w:t>
      </w:r>
      <w:r w:rsidRPr="00640568">
        <w:rPr>
          <w:rFonts w:ascii="GHEA Grapalat" w:hAnsi="GHEA Grapalat" w:cs="Sylfaen"/>
          <w:sz w:val="20"/>
          <w:lang w:val="ru-RU"/>
        </w:rPr>
        <w:t>հետագա</w:t>
      </w:r>
      <w:r w:rsidRPr="00640568">
        <w:rPr>
          <w:rFonts w:ascii="GHEA Grapalat" w:hAnsi="GHEA Grapalat" w:cs="Sylfaen"/>
          <w:sz w:val="20"/>
          <w:lang w:val="af-ZA"/>
        </w:rPr>
        <w:t xml:space="preserve"> </w:t>
      </w:r>
      <w:r w:rsidRPr="00640568">
        <w:rPr>
          <w:rFonts w:ascii="GHEA Grapalat" w:hAnsi="GHEA Grapalat" w:cs="Sylfaen"/>
          <w:sz w:val="20"/>
          <w:lang w:val="ru-RU"/>
        </w:rPr>
        <w:t>մասնակցության</w:t>
      </w:r>
      <w:r w:rsidRPr="00640568">
        <w:rPr>
          <w:rFonts w:ascii="GHEA Grapalat" w:hAnsi="GHEA Grapalat" w:cs="Sylfaen"/>
          <w:sz w:val="20"/>
          <w:lang w:val="af-ZA"/>
        </w:rPr>
        <w:t xml:space="preserve"> </w:t>
      </w:r>
      <w:r w:rsidRPr="00640568">
        <w:rPr>
          <w:rFonts w:ascii="GHEA Grapalat" w:hAnsi="GHEA Grapalat" w:cs="Sylfaen"/>
          <w:sz w:val="20"/>
          <w:lang w:val="ru-RU"/>
        </w:rPr>
        <w:t>դադարեցմանը</w:t>
      </w:r>
      <w:r w:rsidRPr="00640568">
        <w:rPr>
          <w:rFonts w:ascii="GHEA Grapalat" w:hAnsi="GHEA Grapalat" w:cs="Sylfaen"/>
          <w:sz w:val="20"/>
          <w:lang w:val="af-ZA"/>
        </w:rPr>
        <w:t>.</w:t>
      </w:r>
    </w:p>
    <w:p w14:paraId="4890C4AA" w14:textId="40DE73A1" w:rsidR="002A0AD3" w:rsidRDefault="00283198" w:rsidP="008011E4">
      <w:pPr>
        <w:ind w:firstLine="567"/>
        <w:jc w:val="both"/>
        <w:rPr>
          <w:rFonts w:ascii="GHEA Grapalat" w:hAnsi="GHEA Grapalat" w:cs="Sylfaen"/>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w:t>
      </w:r>
      <w:r w:rsidR="009771B9" w:rsidRPr="005E1F72">
        <w:rPr>
          <w:rFonts w:ascii="GHEA Grapalat" w:hAnsi="GHEA Grapalat"/>
          <w:sz w:val="20"/>
          <w:lang w:val="af-ZA"/>
        </w:rPr>
        <w:t>4</w:t>
      </w:r>
      <w:r w:rsidR="00096865" w:rsidRPr="005E1F72">
        <w:rPr>
          <w:rFonts w:ascii="GHEA Grapalat" w:hAnsi="GHEA Grapalat"/>
          <w:sz w:val="20"/>
          <w:lang w:val="af-ZA"/>
        </w:rPr>
        <w:tab/>
      </w:r>
      <w:r w:rsidR="00096865" w:rsidRPr="005E1F72">
        <w:rPr>
          <w:rFonts w:ascii="GHEA Grapalat" w:hAnsi="GHEA Grapalat" w:cs="Sylfaen"/>
          <w:sz w:val="20"/>
          <w:lang w:val="ru-RU"/>
        </w:rPr>
        <w:t>Հայտի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ապահով</w:t>
      </w:r>
      <w:proofErr w:type="spellStart"/>
      <w:r w:rsidR="0093460D" w:rsidRPr="005E1F72">
        <w:rPr>
          <w:rFonts w:ascii="GHEA Grapalat" w:hAnsi="GHEA Grapalat" w:cs="Sylfaen"/>
          <w:sz w:val="20"/>
        </w:rPr>
        <w:t>ումը</w:t>
      </w:r>
      <w:proofErr w:type="spellEnd"/>
      <w:r w:rsidR="0093460D"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պետք</w:t>
      </w:r>
      <w:proofErr w:type="spellEnd"/>
      <w:r w:rsidR="00E43CEB" w:rsidRPr="005E1F72">
        <w:rPr>
          <w:rFonts w:ascii="GHEA Grapalat" w:hAnsi="GHEA Grapalat" w:cs="Sylfaen"/>
          <w:sz w:val="20"/>
          <w:lang w:val="af-ZA"/>
        </w:rPr>
        <w:t xml:space="preserve"> </w:t>
      </w:r>
      <w:r w:rsidR="00E43CEB" w:rsidRPr="005E1F72">
        <w:rPr>
          <w:rFonts w:ascii="GHEA Grapalat" w:hAnsi="GHEA Grapalat" w:cs="Sylfaen"/>
          <w:sz w:val="20"/>
        </w:rPr>
        <w:t>է</w:t>
      </w:r>
      <w:r w:rsidR="00E43CEB" w:rsidRPr="005E1F72">
        <w:rPr>
          <w:rFonts w:ascii="GHEA Grapalat" w:hAnsi="GHEA Grapalat" w:cs="Sylfaen"/>
          <w:sz w:val="20"/>
          <w:lang w:val="af-ZA"/>
        </w:rPr>
        <w:t xml:space="preserve"> </w:t>
      </w:r>
      <w:proofErr w:type="spellStart"/>
      <w:r w:rsidR="00C23B1B" w:rsidRPr="005E1F72">
        <w:rPr>
          <w:rFonts w:ascii="GHEA Grapalat" w:hAnsi="GHEA Grapalat" w:cs="Sylfaen"/>
          <w:sz w:val="20"/>
        </w:rPr>
        <w:t>վավեր</w:t>
      </w:r>
      <w:proofErr w:type="spellEnd"/>
      <w:r w:rsidR="00C23B1B"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լինի</w:t>
      </w:r>
      <w:proofErr w:type="spellEnd"/>
      <w:r w:rsidR="00E43CEB"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հայտը</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ներկայացվելու</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օրվանից</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հաշված</w:t>
      </w:r>
      <w:proofErr w:type="spellEnd"/>
      <w:r w:rsidR="00C813A9" w:rsidRPr="005E1F72">
        <w:rPr>
          <w:rFonts w:ascii="GHEA Grapalat" w:hAnsi="GHEA Grapalat" w:cs="Sylfaen"/>
          <w:sz w:val="20"/>
          <w:lang w:val="af-ZA"/>
        </w:rPr>
        <w:t xml:space="preserve"> </w:t>
      </w:r>
      <w:r w:rsidR="000A2E51">
        <w:rPr>
          <w:rFonts w:ascii="GHEA Grapalat" w:hAnsi="GHEA Grapalat" w:cs="Sylfaen"/>
          <w:b/>
          <w:bCs/>
          <w:sz w:val="20"/>
          <w:lang w:val="hy-AM"/>
        </w:rPr>
        <w:t>90</w:t>
      </w:r>
      <w:r w:rsidR="00822942" w:rsidRPr="00056A59">
        <w:rPr>
          <w:rFonts w:ascii="GHEA Grapalat" w:hAnsi="GHEA Grapalat" w:cs="Sylfaen"/>
          <w:b/>
          <w:bCs/>
          <w:sz w:val="20"/>
          <w:lang w:val="hy-AM"/>
        </w:rPr>
        <w:t xml:space="preserve"> </w:t>
      </w:r>
      <w:r w:rsidR="00822942" w:rsidRPr="0018472B">
        <w:rPr>
          <w:rFonts w:ascii="GHEA Grapalat" w:hAnsi="GHEA Grapalat" w:cs="Sylfaen"/>
          <w:b/>
          <w:bCs/>
          <w:sz w:val="20"/>
          <w:lang w:val="hy-AM"/>
        </w:rPr>
        <w:t>(</w:t>
      </w:r>
      <w:r w:rsidR="000A2E51">
        <w:rPr>
          <w:rFonts w:ascii="GHEA Grapalat" w:hAnsi="GHEA Grapalat" w:cs="Sylfaen"/>
          <w:b/>
          <w:bCs/>
          <w:sz w:val="20"/>
          <w:lang w:val="hy-AM"/>
        </w:rPr>
        <w:t>իննսուն</w:t>
      </w:r>
      <w:r w:rsidR="00822942" w:rsidRPr="0018472B">
        <w:rPr>
          <w:rFonts w:ascii="GHEA Grapalat" w:hAnsi="GHEA Grapalat" w:cs="Sylfaen"/>
          <w:b/>
          <w:bCs/>
          <w:sz w:val="20"/>
          <w:lang w:val="hy-AM"/>
        </w:rPr>
        <w:t>)</w:t>
      </w:r>
      <w:r w:rsidR="00C813A9" w:rsidRPr="0018472B">
        <w:rPr>
          <w:rFonts w:ascii="GHEA Grapalat" w:hAnsi="GHEA Grapalat" w:cs="Sylfaen"/>
          <w:b/>
          <w:bCs/>
          <w:sz w:val="20"/>
          <w:lang w:val="hy-AM"/>
        </w:rPr>
        <w:t xml:space="preserve"> </w:t>
      </w:r>
      <w:proofErr w:type="spellStart"/>
      <w:r w:rsidR="001A4EF7" w:rsidRPr="005E1F72">
        <w:rPr>
          <w:rFonts w:ascii="GHEA Grapalat" w:hAnsi="GHEA Grapalat" w:cs="Sylfaen"/>
          <w:sz w:val="20"/>
        </w:rPr>
        <w:t>աշխատանքային</w:t>
      </w:r>
      <w:proofErr w:type="spellEnd"/>
      <w:r w:rsidR="001A4EF7" w:rsidRPr="005E1F72">
        <w:rPr>
          <w:rFonts w:ascii="GHEA Grapalat" w:hAnsi="GHEA Grapalat" w:cs="Sylfaen"/>
          <w:sz w:val="20"/>
          <w:lang w:val="af-ZA"/>
        </w:rPr>
        <w:t xml:space="preserve"> </w:t>
      </w:r>
      <w:proofErr w:type="spellStart"/>
      <w:r w:rsidR="001A4EF7" w:rsidRPr="005E1F72">
        <w:rPr>
          <w:rFonts w:ascii="GHEA Grapalat" w:hAnsi="GHEA Grapalat" w:cs="Sylfaen"/>
          <w:sz w:val="20"/>
        </w:rPr>
        <w:t>օր</w:t>
      </w:r>
      <w:proofErr w:type="spellEnd"/>
      <w:r w:rsidR="0093460D" w:rsidRPr="005E1F72">
        <w:rPr>
          <w:rFonts w:ascii="GHEA Grapalat" w:hAnsi="GHEA Grapalat"/>
          <w:sz w:val="20"/>
          <w:szCs w:val="20"/>
          <w:lang w:val="af-ZA"/>
        </w:rPr>
        <w:t>:</w:t>
      </w:r>
      <w:r w:rsidR="001A4EF7" w:rsidRPr="005E1F72">
        <w:rPr>
          <w:rFonts w:ascii="GHEA Grapalat" w:hAnsi="GHEA Grapalat"/>
          <w:sz w:val="20"/>
          <w:szCs w:val="20"/>
          <w:lang w:val="af-ZA"/>
        </w:rPr>
        <w:t xml:space="preserve"> </w:t>
      </w:r>
      <w:r w:rsidR="00A3601A" w:rsidRPr="006244AB">
        <w:rPr>
          <w:rFonts w:ascii="GHEA Grapalat" w:hAnsi="GHEA Grapalat"/>
          <w:sz w:val="20"/>
          <w:szCs w:val="20"/>
          <w:vertAlign w:val="superscript"/>
          <w:lang w:val="af-ZA"/>
        </w:rPr>
        <w:t>10.1</w:t>
      </w:r>
    </w:p>
    <w:p w14:paraId="554EF7C8"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077A5">
        <w:rPr>
          <w:rFonts w:ascii="GHEA Grapalat" w:hAnsi="GHEA Grapalat" w:cs="Sylfaen"/>
          <w:sz w:val="20"/>
          <w:lang w:val="hy-AM"/>
        </w:rPr>
        <w:t xml:space="preserve"> ՀՀ ֆինանսների նախարարություն</w:t>
      </w:r>
      <w:r w:rsidRPr="006077A5">
        <w:rPr>
          <w:rFonts w:ascii="GHEA Grapalat" w:hAnsi="GHEA Grapalat" w:cs="Sylfaen"/>
          <w:sz w:val="20"/>
          <w:lang w:val="af-ZA"/>
        </w:rPr>
        <w:t xml:space="preserve">, ներկայացնում է </w:t>
      </w:r>
      <w:r w:rsidRPr="006077A5">
        <w:rPr>
          <w:rFonts w:ascii="GHEA Grapalat" w:hAnsi="GHEA Grapalat" w:cs="Sylfaen"/>
          <w:sz w:val="20"/>
          <w:lang w:val="hy-AM"/>
        </w:rPr>
        <w:t xml:space="preserve">գրավոր՝ </w:t>
      </w:r>
      <w:r w:rsidRPr="006077A5">
        <w:rPr>
          <w:rFonts w:ascii="GHEA Grapalat" w:hAnsi="GHEA Grapalat" w:cs="Sylfaen"/>
          <w:sz w:val="20"/>
          <w:lang w:val="af-ZA"/>
        </w:rPr>
        <w:t xml:space="preserve">հայտի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w:t>
      </w:r>
      <w:r w:rsidRPr="006077A5">
        <w:rPr>
          <w:rFonts w:ascii="GHEA Grapalat" w:hAnsi="GHEA Grapalat" w:cs="Sylfaen"/>
          <w:sz w:val="20"/>
          <w:lang w:val="hy-AM"/>
        </w:rPr>
        <w:t xml:space="preserve"> կամ ՀՀ ֆինանսների նախարարության</w:t>
      </w:r>
      <w:r w:rsidRPr="006077A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գրավոր</w:t>
      </w:r>
      <w:r w:rsidRPr="006077A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056A59" w:rsidRDefault="008011E4" w:rsidP="008011E4">
      <w:pPr>
        <w:ind w:firstLine="567"/>
        <w:jc w:val="both"/>
        <w:rPr>
          <w:rFonts w:ascii="GHEA Grapalat" w:hAnsi="GHEA Grapalat" w:cs="Sylfaen"/>
          <w:b/>
          <w:bCs/>
          <w:sz w:val="20"/>
          <w:lang w:val="af-ZA"/>
        </w:rPr>
      </w:pPr>
      <w:r w:rsidRPr="00056A59">
        <w:rPr>
          <w:rFonts w:ascii="GHEA Grapalat" w:hAnsi="GHEA Grapalat" w:cs="Sylfaen"/>
          <w:b/>
          <w:bCs/>
          <w:sz w:val="20"/>
          <w:lang w:val="af-ZA"/>
        </w:rPr>
        <w:t>7</w:t>
      </w:r>
      <w:r w:rsidRPr="00056A59">
        <w:rPr>
          <w:rFonts w:ascii="Cambria Math" w:hAnsi="Cambria Math" w:cs="Cambria Math"/>
          <w:b/>
          <w:bCs/>
          <w:sz w:val="20"/>
          <w:lang w:val="af-ZA"/>
        </w:rPr>
        <w:t>․</w:t>
      </w:r>
      <w:r w:rsidR="002A0AD3" w:rsidRPr="00056A59">
        <w:rPr>
          <w:rFonts w:ascii="GHEA Grapalat" w:hAnsi="GHEA Grapalat" w:cs="Sylfaen"/>
          <w:b/>
          <w:bCs/>
          <w:sz w:val="20"/>
          <w:lang w:val="hy-AM"/>
        </w:rPr>
        <w:t>6</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Մասնակցի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ենթակա</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մերժման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դրանում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բացակայում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ապահովումը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կամ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այն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ներկայացված</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հրավերի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պահանջներին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անհամապատասխան</w:t>
      </w:r>
      <w:r w:rsidRPr="00056A59">
        <w:rPr>
          <w:rFonts w:ascii="GHEA Grapalat" w:hAnsi="GHEA Grapalat" w:cs="Sylfaen"/>
          <w:b/>
          <w:bCs/>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60C79801" w14:textId="77777777" w:rsidR="008011E4" w:rsidRPr="00640568" w:rsidRDefault="008011E4" w:rsidP="00EF3662">
      <w:pPr>
        <w:ind w:firstLine="567"/>
        <w:jc w:val="both"/>
        <w:rPr>
          <w:rFonts w:ascii="GHEA Grapalat" w:hAnsi="GHEA Grapalat" w:cs="Sylfaen"/>
          <w:sz w:val="20"/>
          <w:lang w:val="hy-AM"/>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7A7D2503"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F27486">
        <w:rPr>
          <w:rFonts w:ascii="GHEA Grapalat" w:hAnsi="GHEA Grapalat"/>
          <w:b/>
        </w:rPr>
        <w:t>մինչև 2026 թվականի մարտի 3</w:t>
      </w:r>
      <w:r w:rsidR="0007287D" w:rsidRPr="0018744E">
        <w:rPr>
          <w:rFonts w:ascii="GHEA Grapalat" w:hAnsi="GHEA Grapalat"/>
          <w:b/>
          <w:lang w:val="hy-AM"/>
        </w:rPr>
        <w:t>-ը, ժամը 1</w:t>
      </w:r>
      <w:r w:rsidR="0007287D" w:rsidRPr="0018744E">
        <w:rPr>
          <w:rFonts w:ascii="GHEA Grapalat" w:hAnsi="GHEA Grapalat"/>
          <w:b/>
        </w:rPr>
        <w:t>0</w:t>
      </w:r>
      <w:r w:rsidR="0007287D" w:rsidRPr="0018744E">
        <w:rPr>
          <w:rFonts w:ascii="GHEA Grapalat" w:hAnsi="GHEA Grapalat"/>
          <w:b/>
          <w:lang w:val="hy-AM"/>
        </w:rPr>
        <w:t>:00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lastRenderedPageBreak/>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25F7278E" w14:textId="157E5A65" w:rsidR="001615A4" w:rsidRPr="001615A4" w:rsidRDefault="001615A4" w:rsidP="001615A4">
      <w:pPr>
        <w:pStyle w:val="norm"/>
        <w:spacing w:line="240" w:lineRule="auto"/>
        <w:rPr>
          <w:rFonts w:ascii="GHEA Grapalat" w:hAnsi="GHEA Grapalat" w:cs="Sylfaen"/>
          <w:sz w:val="20"/>
          <w:szCs w:val="24"/>
          <w:lang w:val="af-ZA" w:eastAsia="en-US"/>
        </w:rPr>
      </w:pPr>
      <w:r w:rsidRPr="001615A4">
        <w:rPr>
          <w:rFonts w:ascii="GHEA Grapalat" w:hAnsi="GHEA Grapalat"/>
          <w:sz w:val="20"/>
          <w:lang w:val="af-ZA" w:eastAsia="x-none"/>
        </w:rPr>
        <w:t>8.</w:t>
      </w:r>
      <w:r w:rsidRPr="001615A4">
        <w:rPr>
          <w:rFonts w:ascii="GHEA Grapalat" w:hAnsi="GHEA Grapalat"/>
          <w:sz w:val="20"/>
          <w:lang w:val="hy-AM" w:eastAsia="x-none"/>
        </w:rPr>
        <w:t>9</w:t>
      </w:r>
      <w:r w:rsidRPr="001615A4">
        <w:rPr>
          <w:rFonts w:ascii="GHEA Grapalat" w:hAnsi="GHEA Grapalat"/>
          <w:sz w:val="20"/>
          <w:lang w:val="af-ZA" w:eastAsia="x-none"/>
        </w:rPr>
        <w:t xml:space="preserve"> Եթե հայտերի բացման</w:t>
      </w:r>
      <w:r w:rsidRPr="001615A4">
        <w:rPr>
          <w:rFonts w:ascii="GHEA Grapalat" w:hAnsi="GHEA Grapalat"/>
          <w:sz w:val="20"/>
          <w:lang w:val="hy-AM" w:eastAsia="x-none"/>
        </w:rPr>
        <w:t xml:space="preserve"> և գնահատման</w:t>
      </w:r>
      <w:r w:rsidRPr="001615A4">
        <w:rPr>
          <w:rFonts w:ascii="GHEA Grapalat" w:hAnsi="GHEA Grapalat"/>
          <w:sz w:val="20"/>
          <w:lang w:val="af-ZA" w:eastAsia="x-none"/>
        </w:rPr>
        <w:t xml:space="preserve"> նիստի ընթացքում</w:t>
      </w:r>
      <w:r w:rsidRPr="001615A4">
        <w:rPr>
          <w:rFonts w:ascii="GHEA Grapalat" w:hAnsi="GHEA Grapalat" w:cs="Sylfaen"/>
          <w:sz w:val="20"/>
          <w:szCs w:val="24"/>
          <w:lang w:val="af-ZA" w:eastAsia="en-US"/>
        </w:rPr>
        <w:t xml:space="preserve"> </w:t>
      </w:r>
      <w:r w:rsidRPr="001615A4">
        <w:rPr>
          <w:rFonts w:ascii="GHEA Grapalat" w:hAnsi="GHEA Grapalat" w:cs="Sylfaen"/>
          <w:sz w:val="20"/>
          <w:szCs w:val="24"/>
          <w:lang w:val="hy-AM" w:eastAsia="en-US"/>
        </w:rPr>
        <w:t>իրականացված</w:t>
      </w:r>
      <w:r w:rsidRPr="001615A4">
        <w:rPr>
          <w:rFonts w:ascii="GHEA Grapalat" w:hAnsi="GHEA Grapalat" w:cs="Sylfaen"/>
          <w:sz w:val="20"/>
          <w:szCs w:val="24"/>
          <w:lang w:val="af-ZA" w:eastAsia="en-US"/>
        </w:rPr>
        <w:t xml:space="preserve"> </w:t>
      </w:r>
      <w:r w:rsidRPr="001615A4">
        <w:rPr>
          <w:rFonts w:ascii="GHEA Grapalat" w:hAnsi="GHEA Grapalat" w:cs="Sylfaen"/>
          <w:sz w:val="20"/>
          <w:szCs w:val="24"/>
          <w:lang w:val="hy-AM" w:eastAsia="en-US"/>
        </w:rPr>
        <w:t>գնահատման</w:t>
      </w:r>
      <w:r w:rsidRPr="001615A4">
        <w:rPr>
          <w:rFonts w:ascii="GHEA Grapalat" w:hAnsi="GHEA Grapalat" w:cs="Sylfaen"/>
          <w:sz w:val="20"/>
          <w:szCs w:val="24"/>
          <w:lang w:val="af-ZA" w:eastAsia="en-US"/>
        </w:rPr>
        <w:t xml:space="preserve"> </w:t>
      </w:r>
      <w:r w:rsidRPr="001615A4">
        <w:rPr>
          <w:rFonts w:ascii="GHEA Grapalat" w:hAnsi="GHEA Grapalat" w:cs="Sylfaen"/>
          <w:sz w:val="20"/>
          <w:szCs w:val="24"/>
          <w:lang w:val="hy-AM" w:eastAsia="en-US"/>
        </w:rPr>
        <w:t>արդյուն</w:t>
      </w:r>
      <w:r w:rsidRPr="001615A4">
        <w:rPr>
          <w:rFonts w:ascii="GHEA Grapalat" w:hAnsi="GHEA Grapalat" w:cs="Sylfaen"/>
          <w:sz w:val="20"/>
          <w:szCs w:val="24"/>
          <w:lang w:val="af-ZA" w:eastAsia="en-US"/>
        </w:rPr>
        <w:softHyphen/>
      </w:r>
      <w:r w:rsidRPr="001615A4">
        <w:rPr>
          <w:rFonts w:ascii="GHEA Grapalat" w:hAnsi="GHEA Grapalat" w:cs="Sylfaen"/>
          <w:sz w:val="20"/>
          <w:szCs w:val="24"/>
          <w:lang w:val="hy-AM" w:eastAsia="en-US"/>
        </w:rPr>
        <w:t>քում</w:t>
      </w:r>
      <w:r w:rsidRPr="001615A4">
        <w:rPr>
          <w:rFonts w:ascii="GHEA Grapalat" w:hAnsi="GHEA Grapalat" w:cs="Sylfaen"/>
          <w:sz w:val="20"/>
          <w:szCs w:val="24"/>
          <w:lang w:val="af-ZA" w:eastAsia="en-US"/>
        </w:rPr>
        <w:t xml:space="preserve"> մասնակցի </w:t>
      </w:r>
      <w:r w:rsidRPr="001615A4">
        <w:rPr>
          <w:rFonts w:ascii="GHEA Grapalat" w:hAnsi="GHEA Grapalat" w:cs="Sylfaen"/>
          <w:sz w:val="20"/>
          <w:szCs w:val="24"/>
          <w:lang w:val="hy-AM" w:eastAsia="en-US"/>
        </w:rPr>
        <w:t>հայտում</w:t>
      </w:r>
      <w:r w:rsidRPr="001615A4">
        <w:rPr>
          <w:rFonts w:ascii="GHEA Grapalat" w:hAnsi="GHEA Grapalat" w:cs="Sylfaen"/>
          <w:sz w:val="20"/>
          <w:szCs w:val="24"/>
          <w:lang w:val="af-ZA" w:eastAsia="en-US"/>
        </w:rPr>
        <w:t xml:space="preserve"> </w:t>
      </w:r>
      <w:r w:rsidRPr="001615A4">
        <w:rPr>
          <w:rFonts w:ascii="GHEA Grapalat" w:hAnsi="GHEA Grapalat" w:cs="Sylfaen"/>
          <w:sz w:val="20"/>
          <w:szCs w:val="24"/>
          <w:lang w:val="hy-AM" w:eastAsia="en-US"/>
        </w:rPr>
        <w:t>արձանագրվում</w:t>
      </w:r>
      <w:r w:rsidRPr="001615A4">
        <w:rPr>
          <w:rFonts w:ascii="GHEA Grapalat" w:hAnsi="GHEA Grapalat" w:cs="Sylfaen"/>
          <w:sz w:val="20"/>
          <w:szCs w:val="24"/>
          <w:lang w:val="af-ZA" w:eastAsia="en-US"/>
        </w:rPr>
        <w:t xml:space="preserve"> </w:t>
      </w:r>
      <w:r w:rsidRPr="001615A4">
        <w:rPr>
          <w:rFonts w:ascii="GHEA Grapalat" w:hAnsi="GHEA Grapalat" w:cs="Sylfaen"/>
          <w:sz w:val="20"/>
          <w:szCs w:val="24"/>
          <w:lang w:val="hy-AM" w:eastAsia="en-US"/>
        </w:rPr>
        <w:t>են</w:t>
      </w:r>
      <w:r w:rsidRPr="001615A4">
        <w:rPr>
          <w:rFonts w:ascii="GHEA Grapalat" w:hAnsi="GHEA Grapalat" w:cs="Sylfaen"/>
          <w:sz w:val="20"/>
          <w:szCs w:val="24"/>
          <w:lang w:val="af-ZA" w:eastAsia="en-US"/>
        </w:rPr>
        <w:t xml:space="preserve"> </w:t>
      </w:r>
      <w:r w:rsidRPr="001615A4">
        <w:rPr>
          <w:rFonts w:ascii="GHEA Grapalat" w:hAnsi="GHEA Grapalat"/>
          <w:sz w:val="20"/>
          <w:lang w:val="hy-AM" w:eastAsia="x-none"/>
        </w:rPr>
        <w:t>անհամապատասխանություններ՝ հրավերի պահանջների նկատմամբ,</w:t>
      </w:r>
      <w:bookmarkStart w:id="11" w:name="_Hlk9262487"/>
      <w:r w:rsidRPr="001615A4">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2" w:name="_Hlk201929087"/>
      <w:r w:rsidRPr="001615A4">
        <w:rPr>
          <w:rFonts w:ascii="GHEA Grapalat" w:hAnsi="GHEA Grapalat"/>
          <w:sz w:val="20"/>
          <w:lang w:val="hy-AM" w:eastAsia="x-none"/>
        </w:rPr>
        <w:t xml:space="preserve"> և /կամ/ երբ  ՀՀ կառավարության 20.06.</w:t>
      </w:r>
      <w:r w:rsidR="005705B1">
        <w:rPr>
          <w:rFonts w:ascii="GHEA Grapalat" w:hAnsi="GHEA Grapalat"/>
          <w:sz w:val="20"/>
          <w:lang w:val="hy-AM" w:eastAsia="x-none"/>
        </w:rPr>
        <w:t>2026</w:t>
      </w:r>
      <w:r w:rsidRPr="001615A4">
        <w:rPr>
          <w:rFonts w:ascii="GHEA Grapalat" w:hAnsi="GHEA Grapalat"/>
          <w:sz w:val="20"/>
          <w:lang w:val="hy-AM" w:eastAsia="x-none"/>
        </w:rPr>
        <w:t xml:space="preserve">թ. N 817-Ա որոշման 2-րդ կետի 2-րդ ենթակետով նախատեսված ցուցակում ներառված անձը մասնակցի կողմից առաջարկվում է որպես </w:t>
      </w:r>
      <w:bookmarkEnd w:id="12"/>
      <w:r w:rsidRPr="001615A4">
        <w:rPr>
          <w:rFonts w:ascii="GHEA Grapalat" w:hAnsi="GHEA Grapalat"/>
          <w:sz w:val="20"/>
          <w:lang w:val="hy-AM" w:eastAsia="x-none"/>
        </w:rPr>
        <w:t>ենթակապալառու,</w:t>
      </w:r>
      <w:bookmarkEnd w:id="11"/>
      <w:r w:rsidRPr="001615A4">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615A4">
        <w:rPr>
          <w:rFonts w:ascii="GHEA Grapalat" w:hAnsi="GHEA Grapalat" w:cs="Sylfaen"/>
          <w:sz w:val="20"/>
          <w:szCs w:val="24"/>
          <w:lang w:val="af-ZA" w:eastAsia="en-US"/>
        </w:rPr>
        <w:t>:</w:t>
      </w:r>
    </w:p>
    <w:p w14:paraId="408EEE47" w14:textId="77777777" w:rsidR="0014423A" w:rsidRDefault="001615A4" w:rsidP="001615A4">
      <w:pPr>
        <w:pStyle w:val="norm"/>
        <w:spacing w:line="240" w:lineRule="auto"/>
        <w:rPr>
          <w:rFonts w:ascii="GHEA Grapalat" w:hAnsi="GHEA Grapalat" w:cs="Sylfaen"/>
          <w:sz w:val="20"/>
          <w:szCs w:val="24"/>
          <w:lang w:val="hy-AM" w:eastAsia="en-US"/>
        </w:rPr>
      </w:pPr>
      <w:r w:rsidRPr="001615A4">
        <w:rPr>
          <w:rFonts w:ascii="GHEA Grapalat" w:hAnsi="GHEA Grapalat" w:cs="Sylfaen"/>
          <w:sz w:val="20"/>
          <w:szCs w:val="24"/>
          <w:lang w:val="hy-AM" w:eastAsia="en-US"/>
        </w:rPr>
        <w:t>Մասնակցին ուղարկվող ծանուցման մեջ մանրամասն նկարագրվում են հայտի գն</w:t>
      </w:r>
      <w:r w:rsidRPr="001615A4">
        <w:rPr>
          <w:rFonts w:ascii="GHEA Grapalat" w:hAnsi="GHEA Grapalat" w:cs="Sylfaen"/>
          <w:sz w:val="20"/>
          <w:szCs w:val="24"/>
          <w:lang w:eastAsia="en-US"/>
        </w:rPr>
        <w:t>ա</w:t>
      </w:r>
      <w:r w:rsidRPr="001615A4">
        <w:rPr>
          <w:rFonts w:ascii="GHEA Grapalat" w:hAnsi="GHEA Grapalat" w:cs="Sylfaen"/>
          <w:sz w:val="20"/>
          <w:szCs w:val="24"/>
          <w:lang w:val="hy-AM" w:eastAsia="en-US"/>
        </w:rPr>
        <w:t>հատման ընթացքում հայտնաբերված բոլոր անհամապատասխանությունները:</w:t>
      </w:r>
    </w:p>
    <w:p w14:paraId="15B547A2" w14:textId="15F686D8" w:rsidR="001615A4" w:rsidRPr="0014423A" w:rsidRDefault="0014423A" w:rsidP="0014423A">
      <w:pPr>
        <w:spacing w:line="276" w:lineRule="auto"/>
        <w:ind w:firstLine="375"/>
        <w:contextualSpacing/>
        <w:jc w:val="both"/>
        <w:rPr>
          <w:rFonts w:ascii="GHEA Grapalat" w:hAnsi="GHEA Grapalat"/>
          <w:sz w:val="20"/>
          <w:szCs w:val="20"/>
          <w:lang w:val="es-ES"/>
        </w:rPr>
      </w:pPr>
      <w:bookmarkStart w:id="13" w:name="_Hlk201942354"/>
      <w:r w:rsidRPr="0014423A">
        <w:rPr>
          <w:rFonts w:ascii="GHEA Grapalat" w:hAnsi="GHEA Grapalat"/>
          <w:sz w:val="20"/>
          <w:szCs w:val="20"/>
          <w:lang w:val="es-ES"/>
        </w:rPr>
        <w:t xml:space="preserve">8.9.1 </w:t>
      </w:r>
      <w:proofErr w:type="spellStart"/>
      <w:r w:rsidRPr="0014423A">
        <w:rPr>
          <w:rFonts w:ascii="GHEA Grapalat" w:hAnsi="GHEA Grapalat"/>
          <w:sz w:val="20"/>
          <w:szCs w:val="20"/>
          <w:lang w:val="es-ES"/>
        </w:rPr>
        <w:t>Այն</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դեպքում</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երբ</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մինչև</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պայմանագիրը</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պատվիրատուի</w:t>
      </w:r>
      <w:proofErr w:type="spellEnd"/>
      <w:r w:rsidRPr="0014423A">
        <w:rPr>
          <w:rFonts w:ascii="GHEA Grapalat" w:hAnsi="GHEA Grapalat"/>
          <w:sz w:val="20"/>
          <w:szCs w:val="20"/>
          <w:lang w:val="es-ES"/>
        </w:rPr>
        <w:t xml:space="preserve"> </w:t>
      </w:r>
      <w:proofErr w:type="spellStart"/>
      <w:proofErr w:type="gramStart"/>
      <w:r w:rsidRPr="0014423A">
        <w:rPr>
          <w:rFonts w:ascii="GHEA Grapalat" w:hAnsi="GHEA Grapalat"/>
          <w:sz w:val="20"/>
          <w:szCs w:val="20"/>
          <w:lang w:val="es-ES"/>
        </w:rPr>
        <w:t>կողմից</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կնքվելը</w:t>
      </w:r>
      <w:proofErr w:type="spellEnd"/>
      <w:proofErr w:type="gram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պարզվում</w:t>
      </w:r>
      <w:proofErr w:type="spellEnd"/>
      <w:r w:rsidRPr="0014423A">
        <w:rPr>
          <w:rFonts w:ascii="GHEA Grapalat" w:hAnsi="GHEA Grapalat"/>
          <w:sz w:val="20"/>
          <w:szCs w:val="20"/>
          <w:lang w:val="es-ES"/>
        </w:rPr>
        <w:t xml:space="preserve"> է, </w:t>
      </w:r>
      <w:proofErr w:type="spellStart"/>
      <w:r w:rsidRPr="0014423A">
        <w:rPr>
          <w:rFonts w:ascii="GHEA Grapalat" w:hAnsi="GHEA Grapalat"/>
          <w:sz w:val="20"/>
          <w:szCs w:val="20"/>
          <w:lang w:val="es-ES"/>
        </w:rPr>
        <w:t>որ</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մասնակիցը</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ներառված</w:t>
      </w:r>
      <w:proofErr w:type="spellEnd"/>
      <w:r w:rsidRPr="0014423A">
        <w:rPr>
          <w:rFonts w:ascii="GHEA Grapalat" w:hAnsi="GHEA Grapalat"/>
          <w:sz w:val="20"/>
          <w:szCs w:val="20"/>
          <w:lang w:val="es-ES"/>
        </w:rPr>
        <w:t xml:space="preserve"> է ՀՀ </w:t>
      </w:r>
      <w:proofErr w:type="spellStart"/>
      <w:r w:rsidRPr="0014423A">
        <w:rPr>
          <w:rFonts w:ascii="GHEA Grapalat" w:hAnsi="GHEA Grapalat"/>
          <w:sz w:val="20"/>
          <w:szCs w:val="20"/>
          <w:lang w:val="es-ES"/>
        </w:rPr>
        <w:t>կառավարության</w:t>
      </w:r>
      <w:proofErr w:type="spellEnd"/>
      <w:r w:rsidRPr="0014423A">
        <w:rPr>
          <w:rFonts w:ascii="GHEA Grapalat" w:hAnsi="GHEA Grapalat"/>
          <w:sz w:val="20"/>
          <w:szCs w:val="20"/>
          <w:lang w:val="es-ES"/>
        </w:rPr>
        <w:t xml:space="preserve"> 20.06.</w:t>
      </w:r>
      <w:r w:rsidR="005705B1">
        <w:rPr>
          <w:rFonts w:ascii="GHEA Grapalat" w:hAnsi="GHEA Grapalat"/>
          <w:sz w:val="20"/>
          <w:szCs w:val="20"/>
          <w:lang w:val="es-ES"/>
        </w:rPr>
        <w:t>2026</w:t>
      </w:r>
      <w:r w:rsidRPr="0014423A">
        <w:rPr>
          <w:rFonts w:ascii="GHEA Grapalat" w:hAnsi="GHEA Grapalat"/>
          <w:sz w:val="20"/>
          <w:szCs w:val="20"/>
          <w:lang w:val="es-ES"/>
        </w:rPr>
        <w:t xml:space="preserve">թ. N 817-Ա </w:t>
      </w:r>
      <w:proofErr w:type="spellStart"/>
      <w:r w:rsidRPr="0014423A">
        <w:rPr>
          <w:rFonts w:ascii="GHEA Grapalat" w:hAnsi="GHEA Grapalat"/>
          <w:sz w:val="20"/>
          <w:szCs w:val="20"/>
          <w:lang w:val="es-ES"/>
        </w:rPr>
        <w:t>որոշման</w:t>
      </w:r>
      <w:proofErr w:type="spellEnd"/>
      <w:r w:rsidRPr="0014423A">
        <w:rPr>
          <w:rFonts w:ascii="GHEA Grapalat" w:hAnsi="GHEA Grapalat"/>
          <w:sz w:val="20"/>
          <w:szCs w:val="20"/>
          <w:lang w:val="es-ES"/>
        </w:rPr>
        <w:t xml:space="preserve"> 2-րդ </w:t>
      </w:r>
      <w:proofErr w:type="spellStart"/>
      <w:r w:rsidRPr="0014423A">
        <w:rPr>
          <w:rFonts w:ascii="GHEA Grapalat" w:hAnsi="GHEA Grapalat"/>
          <w:sz w:val="20"/>
          <w:szCs w:val="20"/>
          <w:lang w:val="es-ES"/>
        </w:rPr>
        <w:t>կետի</w:t>
      </w:r>
      <w:proofErr w:type="spellEnd"/>
      <w:r w:rsidRPr="0014423A">
        <w:rPr>
          <w:rFonts w:ascii="GHEA Grapalat" w:hAnsi="GHEA Grapalat"/>
          <w:sz w:val="20"/>
          <w:szCs w:val="20"/>
          <w:lang w:val="es-ES"/>
        </w:rPr>
        <w:t xml:space="preserve"> 2-րդ </w:t>
      </w:r>
      <w:proofErr w:type="spellStart"/>
      <w:r w:rsidRPr="0014423A">
        <w:rPr>
          <w:rFonts w:ascii="GHEA Grapalat" w:hAnsi="GHEA Grapalat"/>
          <w:sz w:val="20"/>
          <w:szCs w:val="20"/>
          <w:lang w:val="es-ES"/>
        </w:rPr>
        <w:t>ենթակետով</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նախատեսված</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ցուցակում</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ապա</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մասնակցի</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հայտը</w:t>
      </w:r>
      <w:proofErr w:type="spellEnd"/>
      <w:r w:rsidRPr="0014423A">
        <w:rPr>
          <w:rFonts w:ascii="GHEA Grapalat" w:hAnsi="GHEA Grapalat"/>
          <w:sz w:val="20"/>
          <w:szCs w:val="20"/>
          <w:lang w:val="es-ES"/>
        </w:rPr>
        <w:t xml:space="preserve"> </w:t>
      </w:r>
      <w:proofErr w:type="spellStart"/>
      <w:r w:rsidRPr="0014423A">
        <w:rPr>
          <w:rFonts w:ascii="GHEA Grapalat" w:hAnsi="GHEA Grapalat"/>
          <w:sz w:val="20"/>
          <w:szCs w:val="20"/>
          <w:lang w:val="es-ES"/>
        </w:rPr>
        <w:t>մերժվում</w:t>
      </w:r>
      <w:proofErr w:type="spellEnd"/>
      <w:r w:rsidRPr="0014423A">
        <w:rPr>
          <w:rFonts w:ascii="GHEA Grapalat" w:hAnsi="GHEA Grapalat"/>
          <w:sz w:val="20"/>
          <w:szCs w:val="20"/>
          <w:lang w:val="es-ES"/>
        </w:rPr>
        <w:t xml:space="preserve"> է:</w:t>
      </w:r>
      <w:r w:rsidRPr="009D5A79">
        <w:rPr>
          <w:rFonts w:ascii="GHEA Grapalat" w:hAnsi="GHEA Grapalat"/>
          <w:sz w:val="20"/>
          <w:szCs w:val="20"/>
          <w:lang w:val="es-ES"/>
        </w:rPr>
        <w:t xml:space="preserve"> </w:t>
      </w:r>
      <w:bookmarkEnd w:id="13"/>
      <w:r w:rsidR="001615A4" w:rsidRPr="0093002B">
        <w:rPr>
          <w:rFonts w:ascii="GHEA Grapalat" w:hAnsi="GHEA Grapalat" w:cs="Sylfaen"/>
          <w:sz w:val="20"/>
          <w:lang w:val="hy-AM"/>
        </w:rPr>
        <w:t xml:space="preserve"> </w:t>
      </w:r>
    </w:p>
    <w:p w14:paraId="099F0935" w14:textId="77777777" w:rsidR="006077A5" w:rsidRPr="006077A5" w:rsidRDefault="006077A5" w:rsidP="006077A5">
      <w:pPr>
        <w:pStyle w:val="norm"/>
        <w:spacing w:line="240" w:lineRule="auto"/>
        <w:ind w:firstLine="567"/>
        <w:rPr>
          <w:rFonts w:ascii="GHEA Grapalat" w:hAnsi="GHEA Grapalat" w:cs="Sylfaen"/>
          <w:sz w:val="20"/>
          <w:szCs w:val="24"/>
          <w:lang w:val="hy-AM" w:eastAsia="en-US"/>
        </w:rPr>
      </w:pPr>
      <w:r w:rsidRPr="006077A5">
        <w:rPr>
          <w:rFonts w:ascii="GHEA Grapalat" w:hAnsi="GHEA Grapalat" w:cs="Sylfaen"/>
          <w:sz w:val="20"/>
          <w:szCs w:val="24"/>
          <w:lang w:val="af-ZA" w:eastAsia="en-US"/>
        </w:rPr>
        <w:t>8.</w:t>
      </w:r>
      <w:r w:rsidRPr="006077A5">
        <w:rPr>
          <w:rFonts w:ascii="GHEA Grapalat" w:hAnsi="GHEA Grapalat" w:cs="Sylfaen"/>
          <w:sz w:val="20"/>
          <w:szCs w:val="24"/>
          <w:lang w:val="hy-AM" w:eastAsia="en-US"/>
        </w:rPr>
        <w:t>10</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Եթե</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սույն</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հրավերի</w:t>
      </w:r>
      <w:r w:rsidRPr="006077A5">
        <w:rPr>
          <w:rFonts w:ascii="GHEA Grapalat" w:hAnsi="GHEA Grapalat" w:cs="Sylfaen"/>
          <w:sz w:val="20"/>
          <w:szCs w:val="24"/>
          <w:lang w:val="af-ZA" w:eastAsia="en-US"/>
        </w:rPr>
        <w:t xml:space="preserve"> 8.</w:t>
      </w:r>
      <w:r w:rsidRPr="006077A5">
        <w:rPr>
          <w:rFonts w:ascii="GHEA Grapalat" w:hAnsi="GHEA Grapalat" w:cs="Sylfaen"/>
          <w:sz w:val="20"/>
          <w:szCs w:val="24"/>
          <w:lang w:val="hy-AM" w:eastAsia="en-US"/>
        </w:rPr>
        <w:t>9</w:t>
      </w:r>
      <w:r w:rsidRPr="006077A5">
        <w:rPr>
          <w:rFonts w:ascii="GHEA Grapalat" w:hAnsi="GHEA Grapalat" w:cs="Sylfaen"/>
          <w:sz w:val="20"/>
          <w:szCs w:val="24"/>
          <w:lang w:val="af-ZA" w:eastAsia="en-US"/>
        </w:rPr>
        <w:t>-</w:t>
      </w:r>
      <w:r w:rsidRPr="006077A5">
        <w:rPr>
          <w:rFonts w:ascii="GHEA Grapalat" w:hAnsi="GHEA Grapalat" w:cs="Sylfaen"/>
          <w:sz w:val="20"/>
          <w:szCs w:val="24"/>
          <w:lang w:val="hy-AM" w:eastAsia="en-US"/>
        </w:rPr>
        <w:t>րդ</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կետով</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սահմանված</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ժամկետում</w:t>
      </w:r>
      <w:r w:rsidRPr="006077A5">
        <w:rPr>
          <w:rFonts w:ascii="GHEA Grapalat" w:hAnsi="GHEA Grapalat" w:cs="Sylfaen"/>
          <w:sz w:val="20"/>
          <w:szCs w:val="24"/>
          <w:lang w:val="af-ZA" w:eastAsia="en-US"/>
        </w:rPr>
        <w:t xml:space="preserve"> մ</w:t>
      </w:r>
      <w:r w:rsidRPr="006077A5">
        <w:rPr>
          <w:rFonts w:ascii="GHEA Grapalat" w:hAnsi="GHEA Grapalat" w:cs="Sylfaen"/>
          <w:sz w:val="20"/>
          <w:szCs w:val="24"/>
          <w:lang w:val="hy-AM" w:eastAsia="en-US"/>
        </w:rPr>
        <w:t>ասնակիցը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շտկում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արձանագրված</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անհամապատասխանությունը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ապա</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վերջինիս</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հայտը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գնահատվում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բավարար</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Հակառակ</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դեպքում տվյալ մասնակցի</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հայտը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գնահատվում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անբավարար</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և</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մերժվում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w:t>
      </w:r>
      <w:r w:rsidR="009A30B4" w:rsidRPr="00413A8A">
        <w:rPr>
          <w:rFonts w:ascii="GHEA Grapalat" w:hAnsi="GHEA Grapalat" w:cs="Sylfaen"/>
          <w:lang w:val="hy-AM"/>
        </w:rPr>
        <w:lastRenderedPageBreak/>
        <w:t xml:space="preserve">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B337DFD" w14:textId="7DD515CF" w:rsidR="002E2D22" w:rsidRPr="002E2D22" w:rsidRDefault="00BA08DC" w:rsidP="002E2D22">
      <w:pPr>
        <w:ind w:firstLine="375"/>
        <w:jc w:val="both"/>
        <w:rPr>
          <w:rFonts w:ascii="GHEA Grapalat" w:hAnsi="GHEA Grapalat" w:cs="Sylfaen"/>
          <w:sz w:val="20"/>
          <w:lang w:val="af-ZA"/>
        </w:rPr>
      </w:pPr>
      <w:r>
        <w:rPr>
          <w:rFonts w:ascii="GHEA Grapalat" w:hAnsi="GHEA Grapalat" w:cs="Sylfaen"/>
          <w:sz w:val="20"/>
          <w:lang w:val="hy-AM"/>
        </w:rPr>
        <w:t xml:space="preserve">Ընդ որում </w:t>
      </w:r>
      <w:r w:rsidR="002E2D22" w:rsidRPr="002E2D22">
        <w:rPr>
          <w:rFonts w:ascii="GHEA Grapalat" w:hAnsi="GHEA Grapalat" w:cs="Sylfaen"/>
          <w:sz w:val="20"/>
          <w:lang w:val="hy-AM"/>
        </w:rPr>
        <w:t>եթե</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մասնակցի</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գնումներին</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մասնակցելու</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իրավունք</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ունենալու մասին դիմում-հայտարարությունը որակվում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է</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որպես</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իրականությանը</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չհամապատասխանող</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կամ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մասնակիցը</w:t>
      </w:r>
      <w:r w:rsidR="002E2D22" w:rsidRPr="002E2D22">
        <w:rPr>
          <w:rFonts w:ascii="GHEA Grapalat" w:hAnsi="GHEA Grapalat" w:cs="Sylfaen"/>
          <w:sz w:val="20"/>
          <w:lang w:val="af-ZA"/>
        </w:rPr>
        <w:t xml:space="preserve"> սույն </w:t>
      </w:r>
      <w:r w:rsidR="002E2D22" w:rsidRPr="002E2D22">
        <w:rPr>
          <w:rFonts w:ascii="GHEA Grapalat" w:hAnsi="GHEA Grapalat" w:cs="Sylfaen"/>
          <w:sz w:val="20"/>
          <w:lang w:val="hy-AM"/>
        </w:rPr>
        <w:t>հրավերով</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սահմանված</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կարգով</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և</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ժամկետներում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չի</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ներկայացնում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հրավերով</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նախատեսված</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 xml:space="preserve">փաստաթղթերը, </w:t>
      </w:r>
      <w:bookmarkStart w:id="14" w:name="_Hlk193180492"/>
      <w:r w:rsidR="002E2D22" w:rsidRPr="002E2D2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002E2D22" w:rsidRPr="002E2D22">
        <w:rPr>
          <w:rFonts w:ascii="GHEA Grapalat" w:hAnsi="GHEA Grapalat" w:cs="Sylfaen"/>
          <w:sz w:val="20"/>
          <w:lang w:val="af-ZA"/>
        </w:rPr>
        <w:t xml:space="preserve">` </w:t>
      </w:r>
      <w:bookmarkStart w:id="15" w:name="_Hlk201942453"/>
      <w:r w:rsidR="002E2D22" w:rsidRPr="002E2D22">
        <w:rPr>
          <w:rFonts w:ascii="GHEA Grapalat" w:hAnsi="GHEA Grapalat" w:cs="Sylfaen"/>
          <w:sz w:val="20"/>
          <w:lang w:val="hy-AM"/>
        </w:rPr>
        <w:t>այդ</w:t>
      </w:r>
      <w:r w:rsidR="002E2D22" w:rsidRPr="002E2D22">
        <w:rPr>
          <w:rFonts w:ascii="GHEA Grapalat" w:hAnsi="GHEA Grapalat" w:cs="Sylfaen"/>
          <w:sz w:val="20"/>
          <w:lang w:val="af-ZA"/>
        </w:rPr>
        <w:t xml:space="preserve"> թվում՝ երբ </w:t>
      </w:r>
      <w:r w:rsidR="002E2D22" w:rsidRPr="002E2D22">
        <w:rPr>
          <w:rFonts w:ascii="GHEA Grapalat" w:hAnsi="GHEA Grapalat"/>
          <w:sz w:val="20"/>
          <w:szCs w:val="20"/>
          <w:lang w:val="es-ES"/>
        </w:rPr>
        <w:t xml:space="preserve">ՀՀ </w:t>
      </w:r>
      <w:proofErr w:type="spellStart"/>
      <w:r w:rsidR="002E2D22" w:rsidRPr="002E2D22">
        <w:rPr>
          <w:rFonts w:ascii="GHEA Grapalat" w:hAnsi="GHEA Grapalat"/>
          <w:sz w:val="20"/>
          <w:szCs w:val="20"/>
          <w:lang w:val="es-ES"/>
        </w:rPr>
        <w:t>կառավարության</w:t>
      </w:r>
      <w:proofErr w:type="spellEnd"/>
      <w:r w:rsidR="002E2D22" w:rsidRPr="002E2D22">
        <w:rPr>
          <w:rFonts w:ascii="GHEA Grapalat" w:hAnsi="GHEA Grapalat"/>
          <w:sz w:val="20"/>
          <w:szCs w:val="20"/>
          <w:lang w:val="es-ES"/>
        </w:rPr>
        <w:t xml:space="preserve"> 20.06.</w:t>
      </w:r>
      <w:r w:rsidR="005705B1">
        <w:rPr>
          <w:rFonts w:ascii="GHEA Grapalat" w:hAnsi="GHEA Grapalat"/>
          <w:sz w:val="20"/>
          <w:szCs w:val="20"/>
          <w:lang w:val="es-ES"/>
        </w:rPr>
        <w:t>2026</w:t>
      </w:r>
      <w:r w:rsidR="002E2D22" w:rsidRPr="002E2D22">
        <w:rPr>
          <w:rFonts w:ascii="GHEA Grapalat" w:hAnsi="GHEA Grapalat"/>
          <w:sz w:val="20"/>
          <w:szCs w:val="20"/>
          <w:lang w:val="es-ES"/>
        </w:rPr>
        <w:t xml:space="preserve">թ. N 817-Ա </w:t>
      </w:r>
      <w:proofErr w:type="spellStart"/>
      <w:r w:rsidR="002E2D22" w:rsidRPr="002E2D22">
        <w:rPr>
          <w:rFonts w:ascii="GHEA Grapalat" w:hAnsi="GHEA Grapalat"/>
          <w:sz w:val="20"/>
          <w:szCs w:val="20"/>
          <w:lang w:val="es-ES"/>
        </w:rPr>
        <w:t>որոշման</w:t>
      </w:r>
      <w:proofErr w:type="spellEnd"/>
      <w:r w:rsidR="002E2D22" w:rsidRPr="002E2D22">
        <w:rPr>
          <w:rFonts w:ascii="GHEA Grapalat" w:hAnsi="GHEA Grapalat"/>
          <w:sz w:val="20"/>
          <w:szCs w:val="20"/>
          <w:lang w:val="es-ES"/>
        </w:rPr>
        <w:t xml:space="preserve"> 2-րդ </w:t>
      </w:r>
      <w:proofErr w:type="spellStart"/>
      <w:r w:rsidR="002E2D22" w:rsidRPr="002E2D22">
        <w:rPr>
          <w:rFonts w:ascii="GHEA Grapalat" w:hAnsi="GHEA Grapalat"/>
          <w:sz w:val="20"/>
          <w:szCs w:val="20"/>
          <w:lang w:val="es-ES"/>
        </w:rPr>
        <w:t>կետի</w:t>
      </w:r>
      <w:proofErr w:type="spellEnd"/>
      <w:r w:rsidR="002E2D22" w:rsidRPr="002E2D22">
        <w:rPr>
          <w:rFonts w:ascii="GHEA Grapalat" w:hAnsi="GHEA Grapalat"/>
          <w:sz w:val="20"/>
          <w:szCs w:val="20"/>
          <w:lang w:val="es-ES"/>
        </w:rPr>
        <w:t xml:space="preserve"> 2-րդ </w:t>
      </w:r>
      <w:proofErr w:type="spellStart"/>
      <w:r w:rsidR="002E2D22" w:rsidRPr="002E2D22">
        <w:rPr>
          <w:rFonts w:ascii="GHEA Grapalat" w:hAnsi="GHEA Grapalat"/>
          <w:sz w:val="20"/>
          <w:szCs w:val="20"/>
          <w:lang w:val="es-ES"/>
        </w:rPr>
        <w:t>ենթակետով</w:t>
      </w:r>
      <w:proofErr w:type="spellEnd"/>
      <w:r w:rsidR="002E2D22" w:rsidRPr="002E2D22">
        <w:rPr>
          <w:rFonts w:ascii="GHEA Grapalat" w:hAnsi="GHEA Grapalat"/>
          <w:sz w:val="20"/>
          <w:szCs w:val="20"/>
          <w:lang w:val="es-ES"/>
        </w:rPr>
        <w:t xml:space="preserve"> </w:t>
      </w:r>
      <w:proofErr w:type="spellStart"/>
      <w:r w:rsidR="002E2D22" w:rsidRPr="002E2D22">
        <w:rPr>
          <w:rFonts w:ascii="GHEA Grapalat" w:hAnsi="GHEA Grapalat"/>
          <w:sz w:val="20"/>
          <w:szCs w:val="20"/>
          <w:lang w:val="es-ES"/>
        </w:rPr>
        <w:t>նախատեսված</w:t>
      </w:r>
      <w:proofErr w:type="spellEnd"/>
      <w:r w:rsidR="002E2D22" w:rsidRPr="002E2D22">
        <w:rPr>
          <w:rFonts w:ascii="GHEA Grapalat" w:hAnsi="GHEA Grapalat"/>
          <w:sz w:val="20"/>
          <w:szCs w:val="20"/>
          <w:lang w:val="es-ES"/>
        </w:rPr>
        <w:t xml:space="preserve"> </w:t>
      </w:r>
      <w:proofErr w:type="spellStart"/>
      <w:r w:rsidR="002E2D22" w:rsidRPr="002E2D22">
        <w:rPr>
          <w:rFonts w:ascii="GHEA Grapalat" w:hAnsi="GHEA Grapalat"/>
          <w:sz w:val="20"/>
          <w:szCs w:val="20"/>
          <w:lang w:val="es-ES"/>
        </w:rPr>
        <w:t>ցուցակում</w:t>
      </w:r>
      <w:proofErr w:type="spellEnd"/>
      <w:r w:rsidR="002E2D22" w:rsidRPr="002E2D22">
        <w:rPr>
          <w:rFonts w:ascii="GHEA Grapalat" w:hAnsi="GHEA Grapalat"/>
          <w:sz w:val="20"/>
          <w:szCs w:val="20"/>
          <w:lang w:val="es-ES"/>
        </w:rPr>
        <w:t xml:space="preserve"> </w:t>
      </w:r>
      <w:proofErr w:type="spellStart"/>
      <w:r w:rsidR="002E2D22" w:rsidRPr="002E2D22">
        <w:rPr>
          <w:rFonts w:ascii="GHEA Grapalat" w:hAnsi="GHEA Grapalat"/>
          <w:sz w:val="20"/>
          <w:szCs w:val="20"/>
          <w:lang w:val="es-ES"/>
        </w:rPr>
        <w:t>ներառված</w:t>
      </w:r>
      <w:proofErr w:type="spellEnd"/>
      <w:r w:rsidR="002E2D22" w:rsidRPr="002E2D22">
        <w:rPr>
          <w:rFonts w:ascii="GHEA Grapalat" w:hAnsi="GHEA Grapalat" w:cs="Sylfaen"/>
          <w:sz w:val="20"/>
          <w:lang w:val="af-ZA"/>
        </w:rPr>
        <w:t xml:space="preserve"> անձը </w:t>
      </w:r>
      <w:r w:rsidR="002E2D22" w:rsidRPr="002E2D22">
        <w:rPr>
          <w:rFonts w:ascii="GHEA Grapalat" w:hAnsi="GHEA Grapalat" w:cs="Sylfaen"/>
          <w:sz w:val="20"/>
          <w:lang w:val="hy-AM"/>
        </w:rPr>
        <w:t xml:space="preserve">մասնակցի կողմից առաջարկվում է որպես </w:t>
      </w:r>
      <w:proofErr w:type="gramStart"/>
      <w:r w:rsidR="002E2D22" w:rsidRPr="002E2D22">
        <w:rPr>
          <w:rFonts w:ascii="GHEA Grapalat" w:hAnsi="GHEA Grapalat" w:cs="Sylfaen"/>
          <w:sz w:val="20"/>
          <w:lang w:val="hy-AM"/>
        </w:rPr>
        <w:t>ենթակապալառու,</w:t>
      </w:r>
      <w:r w:rsidR="002E2D22" w:rsidRPr="002E2D22">
        <w:rPr>
          <w:rFonts w:ascii="GHEA Grapalat" w:hAnsi="GHEA Grapalat" w:cs="Sylfaen"/>
          <w:lang w:val="af-ZA"/>
        </w:rPr>
        <w:t xml:space="preserve"> </w:t>
      </w:r>
      <w:bookmarkEnd w:id="15"/>
      <w:r w:rsidR="002E2D22" w:rsidRPr="002E2D22">
        <w:rPr>
          <w:rFonts w:ascii="GHEA Grapalat" w:hAnsi="GHEA Grapalat" w:cs="Sylfaen"/>
          <w:sz w:val="20"/>
          <w:lang w:val="af-ZA"/>
        </w:rPr>
        <w:t xml:space="preserve">  </w:t>
      </w:r>
      <w:proofErr w:type="gramEnd"/>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կամ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ընտրված</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մասնակիցը</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չի</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ներկայացնում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որակավորման</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կամ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պայմանագրի</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ապահովում</w:t>
      </w:r>
      <w:r w:rsidR="002E2D22" w:rsidRPr="002E2D22">
        <w:rPr>
          <w:rFonts w:ascii="GHEA Grapalat" w:hAnsi="GHEA Grapalat" w:cs="Sylfaen"/>
          <w:sz w:val="20"/>
          <w:lang w:val="af-ZA"/>
        </w:rPr>
        <w:t xml:space="preserve"> </w:t>
      </w:r>
      <w:r w:rsidR="002E2D22" w:rsidRPr="002E2D22">
        <w:rPr>
          <w:rFonts w:ascii="GHEA Grapalat" w:hAnsi="GHEA Grapalat" w:cs="Sylfaen"/>
          <w:sz w:val="20"/>
          <w:lang w:val="hy-AM"/>
        </w:rPr>
        <w:t>կամ</w:t>
      </w:r>
      <w:r w:rsidR="002E2D22" w:rsidRPr="002E2D22">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E2D22" w:rsidRPr="002E2D22">
        <w:rPr>
          <w:rFonts w:ascii="GHEA Grapalat" w:hAnsi="GHEA Grapalat" w:cs="Sylfaen"/>
          <w:sz w:val="20"/>
        </w:rPr>
        <w:t>արդյունքում</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համաձայնագիր</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կնքելու</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նպատակով</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պայմանագիրը</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կնքած</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անձը</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սահմանված</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ժամկետում</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միակողմանի</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հաստատված</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հայտարարության</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տուժանքի</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այսուհետ</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նաև</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տուժանք</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ձևով</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ներկայացված</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պայմանագրի</w:t>
      </w:r>
      <w:proofErr w:type="spellEnd"/>
      <w:r w:rsidR="002E2D22" w:rsidRPr="002E2D22">
        <w:rPr>
          <w:rFonts w:ascii="GHEA Grapalat" w:hAnsi="GHEA Grapalat" w:cs="Sylfaen"/>
          <w:sz w:val="20"/>
          <w:lang w:val="af-ZA"/>
        </w:rPr>
        <w:t xml:space="preserve"> </w:t>
      </w:r>
      <w:r w:rsidR="002E2D22" w:rsidRPr="002E2D22">
        <w:rPr>
          <w:rFonts w:ascii="GHEA Grapalat" w:hAnsi="GHEA Grapalat" w:cs="Sylfaen"/>
          <w:sz w:val="20"/>
        </w:rPr>
        <w:t>և</w:t>
      </w:r>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կամ</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որակավորման</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ապահովումը</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չի</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փոխարինում</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բանկային</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երաշխիք</w:t>
      </w:r>
      <w:proofErr w:type="spellEnd"/>
      <w:r w:rsidR="002E2D22" w:rsidRPr="002E2D22">
        <w:rPr>
          <w:rFonts w:ascii="GHEA Grapalat" w:hAnsi="GHEA Grapalat" w:cs="Sylfaen"/>
          <w:sz w:val="20"/>
          <w:lang w:val="hy-AM"/>
        </w:rPr>
        <w:t>ո</w:t>
      </w:r>
      <w:r w:rsidR="002E2D22" w:rsidRPr="002E2D22">
        <w:rPr>
          <w:rFonts w:ascii="GHEA Grapalat" w:hAnsi="GHEA Grapalat" w:cs="Sylfaen"/>
          <w:sz w:val="20"/>
        </w:rPr>
        <w:t>վ</w:t>
      </w:r>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կամ</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կանխիկ</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փողով</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ապա</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այդ</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հանգամանքը</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համարվում</w:t>
      </w:r>
      <w:proofErr w:type="spellEnd"/>
      <w:r w:rsidR="002E2D22" w:rsidRPr="002E2D22">
        <w:rPr>
          <w:rFonts w:ascii="GHEA Grapalat" w:hAnsi="GHEA Grapalat" w:cs="Sylfaen"/>
          <w:sz w:val="20"/>
          <w:lang w:val="af-ZA"/>
        </w:rPr>
        <w:t xml:space="preserve"> </w:t>
      </w:r>
      <w:r w:rsidR="002E2D22" w:rsidRPr="002E2D22">
        <w:rPr>
          <w:rFonts w:ascii="GHEA Grapalat" w:hAnsi="GHEA Grapalat" w:cs="Sylfaen"/>
          <w:sz w:val="20"/>
        </w:rPr>
        <w:t>է</w:t>
      </w:r>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որպես</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գնման</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գործընթացի</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շրջանակում</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մասնակցի</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ստանձնված</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պարտավորության</w:t>
      </w:r>
      <w:proofErr w:type="spellEnd"/>
      <w:r w:rsidR="002E2D22" w:rsidRPr="002E2D22">
        <w:rPr>
          <w:rFonts w:ascii="GHEA Grapalat" w:hAnsi="GHEA Grapalat" w:cs="Sylfaen"/>
          <w:sz w:val="20"/>
          <w:lang w:val="af-ZA"/>
        </w:rPr>
        <w:t xml:space="preserve"> </w:t>
      </w:r>
      <w:proofErr w:type="spellStart"/>
      <w:r w:rsidR="002E2D22" w:rsidRPr="002E2D22">
        <w:rPr>
          <w:rFonts w:ascii="GHEA Grapalat" w:hAnsi="GHEA Grapalat" w:cs="Sylfaen"/>
          <w:sz w:val="20"/>
        </w:rPr>
        <w:t>խախտում</w:t>
      </w:r>
      <w:proofErr w:type="spellEnd"/>
      <w:r w:rsidR="002E2D22" w:rsidRPr="002E2D22">
        <w:rPr>
          <w:rFonts w:ascii="GHEA Grapalat" w:hAnsi="GHEA Grapalat" w:cs="Sylfaen"/>
          <w:sz w:val="20"/>
          <w:lang w:val="af-ZA"/>
        </w:rPr>
        <w:t>.</w:t>
      </w:r>
    </w:p>
    <w:p w14:paraId="3AE2DC40" w14:textId="41752242" w:rsidR="00BA08DC" w:rsidRDefault="002E2D22" w:rsidP="002E2D22">
      <w:pPr>
        <w:ind w:firstLine="375"/>
        <w:jc w:val="both"/>
        <w:rPr>
          <w:rFonts w:ascii="GHEA Grapalat" w:hAnsi="GHEA Grapalat" w:cs="Sylfaen"/>
          <w:sz w:val="20"/>
          <w:lang w:val="af-ZA"/>
        </w:rPr>
      </w:pPr>
      <w:r w:rsidRPr="002E2D22">
        <w:rPr>
          <w:rFonts w:ascii="GHEA Grapalat" w:hAnsi="GHEA Grapalat" w:cs="Sylfaen"/>
          <w:sz w:val="20"/>
          <w:lang w:val="af-ZA"/>
        </w:rPr>
        <w:t>-ս</w:t>
      </w:r>
      <w:proofErr w:type="spellStart"/>
      <w:r w:rsidRPr="002E2D22">
        <w:rPr>
          <w:rFonts w:ascii="GHEA Grapalat" w:hAnsi="GHEA Grapalat"/>
          <w:sz w:val="20"/>
          <w:szCs w:val="20"/>
          <w:lang w:val="es-ES"/>
        </w:rPr>
        <w:t>ույն</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հրավերի</w:t>
      </w:r>
      <w:proofErr w:type="spellEnd"/>
      <w:r w:rsidRPr="002E2D22">
        <w:rPr>
          <w:rFonts w:ascii="GHEA Grapalat" w:hAnsi="GHEA Grapalat"/>
          <w:sz w:val="20"/>
          <w:szCs w:val="20"/>
          <w:lang w:val="es-ES"/>
        </w:rPr>
        <w:t xml:space="preserve">  1-ին </w:t>
      </w:r>
      <w:proofErr w:type="spellStart"/>
      <w:r w:rsidRPr="002E2D22">
        <w:rPr>
          <w:rFonts w:ascii="GHEA Grapalat" w:hAnsi="GHEA Grapalat"/>
          <w:sz w:val="20"/>
          <w:szCs w:val="20"/>
          <w:lang w:val="es-ES"/>
        </w:rPr>
        <w:t>մասի</w:t>
      </w:r>
      <w:proofErr w:type="spellEnd"/>
      <w:r w:rsidRPr="002E2D22">
        <w:rPr>
          <w:rFonts w:ascii="GHEA Grapalat" w:hAnsi="GHEA Grapalat"/>
          <w:sz w:val="20"/>
          <w:szCs w:val="20"/>
          <w:lang w:val="es-ES"/>
        </w:rPr>
        <w:t xml:space="preserve"> 8.9.1  </w:t>
      </w:r>
      <w:proofErr w:type="spellStart"/>
      <w:r w:rsidRPr="002E2D22">
        <w:rPr>
          <w:rFonts w:ascii="GHEA Grapalat" w:hAnsi="GHEA Grapalat"/>
          <w:sz w:val="20"/>
          <w:szCs w:val="20"/>
          <w:lang w:val="es-ES"/>
        </w:rPr>
        <w:t>կետով</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նախատեսված</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հանգամանքը</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չի</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համարվում</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գնման</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գործընթացի</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շրջանակում</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ստանձնված</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պարտավորության</w:t>
      </w:r>
      <w:proofErr w:type="spellEnd"/>
      <w:r w:rsidRPr="002E2D22">
        <w:rPr>
          <w:rFonts w:ascii="GHEA Grapalat" w:hAnsi="GHEA Grapalat"/>
          <w:sz w:val="20"/>
          <w:szCs w:val="20"/>
          <w:lang w:val="es-ES"/>
        </w:rPr>
        <w:t xml:space="preserve"> </w:t>
      </w:r>
      <w:proofErr w:type="spellStart"/>
      <w:r w:rsidRPr="002E2D22">
        <w:rPr>
          <w:rFonts w:ascii="GHEA Grapalat" w:hAnsi="GHEA Grapalat"/>
          <w:sz w:val="20"/>
          <w:szCs w:val="20"/>
          <w:lang w:val="es-ES"/>
        </w:rPr>
        <w:t>խախտում</w:t>
      </w:r>
      <w:proofErr w:type="spellEnd"/>
      <w:r w:rsidRPr="002E2D22">
        <w:rPr>
          <w:rFonts w:ascii="GHEA Grapalat" w:hAnsi="GHEA Grapalat"/>
          <w:sz w:val="20"/>
          <w:szCs w:val="20"/>
          <w:lang w:val="es-ES"/>
        </w:rPr>
        <w:t>:</w:t>
      </w:r>
      <w:r w:rsidR="00BA08DC"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lastRenderedPageBreak/>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056A59">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lastRenderedPageBreak/>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2B5BAF0F"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4C4FEFB8" w14:textId="77777777" w:rsidR="008957DB" w:rsidRPr="009A7602"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6F2ACD92"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sidRPr="0022771F">
        <w:rPr>
          <w:rFonts w:ascii="GHEA Grapalat" w:hAnsi="GHEA Grapalat" w:cs="Sylfaen"/>
          <w:sz w:val="20"/>
          <w:lang w:val="hy-AM"/>
        </w:rPr>
        <w:t>սույն ընթացակարգի շրջանակում գնվելիք աշխատանքների</w:t>
      </w:r>
      <w:r w:rsidR="00491A74" w:rsidRPr="005435B8">
        <w:rPr>
          <w:rFonts w:ascii="GHEA Grapalat" w:hAnsi="GHEA Grapalat" w:cs="Sylfaen"/>
          <w:b/>
          <w:bCs/>
          <w:sz w:val="20"/>
          <w:lang w:val="hy-AM"/>
        </w:rPr>
        <w:t xml:space="preserve"> գնման գնի</w:t>
      </w:r>
      <w:r w:rsidR="0074145B" w:rsidRPr="005435B8">
        <w:rPr>
          <w:rFonts w:ascii="GHEA Grapalat" w:hAnsi="GHEA Grapalat" w:cs="Sylfaen"/>
          <w:b/>
          <w:bCs/>
          <w:sz w:val="20"/>
          <w:lang w:val="af-ZA"/>
        </w:rPr>
        <w:t xml:space="preserve"> </w:t>
      </w:r>
      <w:r w:rsidR="008B62FE">
        <w:rPr>
          <w:rFonts w:ascii="GHEA Grapalat" w:hAnsi="GHEA Grapalat" w:cs="Sylfaen"/>
          <w:b/>
          <w:bCs/>
          <w:sz w:val="20"/>
          <w:lang w:val="hy-AM"/>
        </w:rPr>
        <w:t>15</w:t>
      </w:r>
      <w:r w:rsidR="00EC4497" w:rsidRPr="005435B8">
        <w:rPr>
          <w:rFonts w:ascii="GHEA Grapalat" w:hAnsi="GHEA Grapalat" w:cs="Sylfaen"/>
          <w:b/>
          <w:bCs/>
          <w:sz w:val="20"/>
          <w:lang w:val="hy-AM"/>
        </w:rPr>
        <w:t xml:space="preserve"> տոկոսին</w:t>
      </w:r>
      <w:r w:rsidR="0074145B" w:rsidRPr="005435B8">
        <w:rPr>
          <w:rFonts w:ascii="GHEA Grapalat" w:hAnsi="GHEA Grapalat" w:cs="Sylfaen"/>
          <w:b/>
          <w:bCs/>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6F77D7">
        <w:rPr>
          <w:rFonts w:ascii="GHEA Grapalat" w:hAnsi="GHEA Grapalat" w:cs="Sylfaen"/>
          <w:sz w:val="20"/>
        </w:rPr>
        <w:t>Որակավորման</w:t>
      </w:r>
      <w:proofErr w:type="spellEnd"/>
      <w:r w:rsidR="006F77D7" w:rsidRPr="005E79C4">
        <w:rPr>
          <w:rFonts w:ascii="GHEA Grapalat" w:hAnsi="GHEA Grapalat" w:cs="Sylfaen"/>
          <w:sz w:val="20"/>
          <w:lang w:val="af-ZA"/>
        </w:rPr>
        <w:t xml:space="preserve"> </w:t>
      </w:r>
      <w:proofErr w:type="spellStart"/>
      <w:r w:rsidR="006F77D7">
        <w:rPr>
          <w:rFonts w:ascii="GHEA Grapalat" w:hAnsi="GHEA Grapalat" w:cs="Sylfaen"/>
          <w:sz w:val="20"/>
        </w:rPr>
        <w:t>ապահովումը</w:t>
      </w:r>
      <w:proofErr w:type="spellEnd"/>
      <w:r w:rsidR="006F77D7" w:rsidRPr="00EE5DD1">
        <w:rPr>
          <w:rFonts w:ascii="GHEA Grapalat" w:hAnsi="GHEA Grapalat" w:cs="Sylfaen"/>
          <w:sz w:val="20"/>
          <w:lang w:val="af-ZA"/>
        </w:rPr>
        <w:t xml:space="preserve"> </w:t>
      </w:r>
      <w:proofErr w:type="spellStart"/>
      <w:r w:rsidR="006F77D7">
        <w:rPr>
          <w:rFonts w:ascii="GHEA Grapalat" w:hAnsi="GHEA Grapalat" w:cs="Sylfaen"/>
          <w:sz w:val="20"/>
        </w:rPr>
        <w:t>ներկայացվում</w:t>
      </w:r>
      <w:proofErr w:type="spellEnd"/>
      <w:r w:rsidR="006F77D7" w:rsidRPr="00EE5DD1">
        <w:rPr>
          <w:rFonts w:ascii="GHEA Grapalat" w:hAnsi="GHEA Grapalat" w:cs="Sylfaen"/>
          <w:sz w:val="20"/>
          <w:lang w:val="af-ZA"/>
        </w:rPr>
        <w:t xml:space="preserve"> </w:t>
      </w:r>
      <w:r w:rsidR="006F77D7">
        <w:rPr>
          <w:rFonts w:ascii="GHEA Grapalat" w:hAnsi="GHEA Grapalat" w:cs="Sylfaen"/>
          <w:sz w:val="20"/>
        </w:rPr>
        <w:t>է</w:t>
      </w:r>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բանկերի</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կողմից</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տրամադրված</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երաշխիքների</w:t>
      </w:r>
      <w:proofErr w:type="spellEnd"/>
      <w:r w:rsidR="006F77D7" w:rsidRPr="00F5285F">
        <w:rPr>
          <w:rFonts w:ascii="GHEA Grapalat" w:hAnsi="GHEA Grapalat" w:cs="Sylfaen"/>
          <w:sz w:val="20"/>
          <w:lang w:val="af-ZA"/>
        </w:rPr>
        <w:t xml:space="preserve"> </w:t>
      </w:r>
      <w:proofErr w:type="spellStart"/>
      <w:r w:rsidR="006F77D7" w:rsidRPr="00D533CD">
        <w:rPr>
          <w:rFonts w:ascii="GHEA Grapalat" w:hAnsi="GHEA Grapalat" w:cs="Sylfaen"/>
          <w:sz w:val="20"/>
        </w:rPr>
        <w:t>ձևով</w:t>
      </w:r>
      <w:proofErr w:type="spellEnd"/>
      <w:r w:rsidR="006F77D7">
        <w:rPr>
          <w:rFonts w:ascii="GHEA Grapalat" w:hAnsi="GHEA Grapalat" w:cs="Sylfaen"/>
          <w:sz w:val="20"/>
          <w:lang w:val="hy-AM"/>
        </w:rPr>
        <w:t xml:space="preserve">, </w:t>
      </w:r>
      <w:proofErr w:type="spellStart"/>
      <w:r w:rsidR="006F77D7" w:rsidRPr="00672968">
        <w:rPr>
          <w:rFonts w:ascii="GHEA Grapalat" w:hAnsi="GHEA Grapalat" w:cs="Sylfaen"/>
          <w:sz w:val="20"/>
        </w:rPr>
        <w:t>բանկային</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երաշխիքի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կամ</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կանխիկ</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փողի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ձևով</w:t>
      </w:r>
      <w:proofErr w:type="spellEnd"/>
      <w:r w:rsidR="006F77D7" w:rsidRPr="00F5285F">
        <w:rPr>
          <w:rFonts w:ascii="GHEA Grapalat" w:hAnsi="GHEA Grapalat" w:cs="Sylfaen"/>
          <w:sz w:val="20"/>
        </w:rPr>
        <w:t>։</w:t>
      </w:r>
      <w:r w:rsidR="000212A8"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Ընդ</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որում</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ապահովումը</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պետք</w:t>
      </w:r>
      <w:proofErr w:type="spellEnd"/>
      <w:r w:rsidR="00DF68A6" w:rsidRPr="00672968">
        <w:rPr>
          <w:rFonts w:ascii="GHEA Grapalat" w:hAnsi="GHEA Grapalat" w:cs="Sylfaen"/>
          <w:sz w:val="20"/>
          <w:lang w:val="af-ZA"/>
        </w:rPr>
        <w:t xml:space="preserve"> </w:t>
      </w:r>
      <w:r w:rsidR="00DF68A6">
        <w:rPr>
          <w:rFonts w:ascii="GHEA Grapalat" w:hAnsi="GHEA Grapalat" w:cs="Sylfaen"/>
          <w:sz w:val="20"/>
        </w:rPr>
        <w:t>է</w:t>
      </w:r>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վավեր</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լինի</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առնվազն</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մինչև</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պայմանագրի</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կատարման</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արդյունքը</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պատվիրատուից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կողմից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ամբողջական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ընդունվելու</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օրվան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հաջորդող</w:t>
      </w:r>
      <w:proofErr w:type="spellEnd"/>
      <w:r w:rsidR="00DF68A6" w:rsidRPr="001C336A">
        <w:rPr>
          <w:rFonts w:ascii="GHEA Grapalat" w:hAnsi="GHEA Grapalat" w:cs="Sylfaen"/>
          <w:sz w:val="20"/>
          <w:lang w:val="af-ZA"/>
        </w:rPr>
        <w:t xml:space="preserve"> </w:t>
      </w:r>
      <w:r w:rsidR="000145BD">
        <w:rPr>
          <w:rFonts w:ascii="GHEA Grapalat" w:hAnsi="GHEA Grapalat" w:cs="Sylfaen"/>
          <w:b/>
          <w:bCs/>
          <w:lang w:val="hy-AM"/>
        </w:rPr>
        <w:t xml:space="preserve"> </w:t>
      </w:r>
      <w:r w:rsidR="00056A59">
        <w:rPr>
          <w:rFonts w:ascii="GHEA Grapalat" w:hAnsi="GHEA Grapalat" w:cs="Sylfaen"/>
          <w:sz w:val="20"/>
          <w:lang w:val="hy-AM"/>
        </w:rPr>
        <w:t>9</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proofErr w:type="spellStart"/>
      <w:r w:rsidR="00DF68A6">
        <w:rPr>
          <w:rFonts w:ascii="GHEA Grapalat" w:hAnsi="GHEA Grapalat" w:cs="Sylfaen"/>
          <w:sz w:val="20"/>
        </w:rPr>
        <w:t>րդ</w:t>
      </w:r>
      <w:proofErr w:type="spellEnd"/>
      <w:r w:rsidR="00DF68A6" w:rsidRPr="001C336A">
        <w:rPr>
          <w:rFonts w:ascii="GHEA Grapalat" w:hAnsi="GHEA Grapalat" w:cs="Sylfaen"/>
          <w:sz w:val="20"/>
          <w:lang w:val="af-ZA"/>
        </w:rPr>
        <w:t xml:space="preserve"> </w:t>
      </w:r>
      <w:proofErr w:type="spellStart"/>
      <w:r w:rsidR="00A558B9">
        <w:rPr>
          <w:rFonts w:ascii="GHEA Grapalat" w:hAnsi="GHEA Grapalat" w:cs="Sylfaen"/>
          <w:sz w:val="20"/>
        </w:rPr>
        <w:t>աշխատանքային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օրը</w:t>
      </w:r>
      <w:proofErr w:type="spellEnd"/>
      <w:r w:rsidR="00DF68A6" w:rsidRPr="001C336A">
        <w:rPr>
          <w:rFonts w:ascii="GHEA Grapalat" w:hAnsi="GHEA Grapalat" w:cs="Sylfaen"/>
          <w:sz w:val="20"/>
          <w:lang w:val="af-ZA"/>
        </w:rPr>
        <w:t xml:space="preserve"> </w:t>
      </w:r>
      <w:proofErr w:type="spellStart"/>
      <w:r w:rsidR="00F96621" w:rsidRPr="00AF27D0">
        <w:rPr>
          <w:rFonts w:ascii="GHEA Grapalat" w:hAnsi="GHEA Grapalat" w:cs="Arial"/>
          <w:sz w:val="20"/>
        </w:rPr>
        <w:t>ներառյալ</w:t>
      </w:r>
      <w:proofErr w:type="spellEnd"/>
      <w:r w:rsidR="000212A8">
        <w:rPr>
          <w:rStyle w:val="FootnoteReference"/>
          <w:rFonts w:ascii="GHEA Grapalat" w:hAnsi="GHEA Grapalat" w:cs="Arial"/>
          <w:sz w:val="20"/>
        </w:rPr>
        <w:footnoteReference w:id="7"/>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A52B55F"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lastRenderedPageBreak/>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5009E5" w:rsidRPr="005009E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8"/>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B821F11"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w:t>
      </w:r>
      <w:r w:rsidR="006F77D7" w:rsidRPr="001C336A">
        <w:rPr>
          <w:rFonts w:ascii="GHEA Grapalat" w:hAnsi="GHEA Grapalat" w:cs="Sylfaen"/>
          <w:sz w:val="20"/>
          <w:lang w:val="hy-AM"/>
        </w:rPr>
        <w:t>Պայմանագրի ապահովումը ներկայացվում է</w:t>
      </w:r>
      <w:r w:rsidR="006F77D7" w:rsidRPr="00B038E9">
        <w:rPr>
          <w:rFonts w:ascii="GHEA Grapalat" w:hAnsi="GHEA Grapalat" w:cs="Sylfaen"/>
          <w:i/>
          <w:sz w:val="16"/>
          <w:szCs w:val="16"/>
          <w:lang w:val="hy-AM"/>
        </w:rPr>
        <w:t xml:space="preserve"> </w:t>
      </w:r>
      <w:r w:rsidR="006F77D7" w:rsidRPr="00E41674">
        <w:rPr>
          <w:rFonts w:ascii="GHEA Grapalat" w:hAnsi="GHEA Grapalat" w:cs="Sylfaen"/>
          <w:sz w:val="20"/>
          <w:lang w:val="hy-AM"/>
        </w:rPr>
        <w:t>բանկային</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երաշխիքի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կամ</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կանխիկ</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փողի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2E2D2E">
      <w:pPr>
        <w:shd w:val="clear" w:color="auto" w:fill="FFFFFF"/>
        <w:spacing w:line="276"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18AF9FCF"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9650A0">
        <w:rPr>
          <w:rFonts w:ascii="GHEA Grapalat" w:hAnsi="GHEA Grapalat" w:cs="Sylfaen"/>
          <w:b/>
          <w:bCs/>
          <w:lang w:val="hy-AM"/>
        </w:rPr>
        <w:t xml:space="preserve"> </w:t>
      </w:r>
      <w:r w:rsidR="00E41674">
        <w:rPr>
          <w:rFonts w:ascii="GHEA Grapalat" w:hAnsi="GHEA Grapalat" w:cs="Sylfaen"/>
          <w:sz w:val="20"/>
          <w:lang w:val="hy-AM"/>
        </w:rPr>
        <w:t>9</w:t>
      </w:r>
      <w:r w:rsidR="00E41674" w:rsidRPr="001C336A">
        <w:rPr>
          <w:rFonts w:ascii="GHEA Grapalat" w:hAnsi="GHEA Grapalat" w:cs="Sylfaen"/>
          <w:sz w:val="20"/>
          <w:lang w:val="af-ZA"/>
        </w:rPr>
        <w:t>0-</w:t>
      </w:r>
      <w:r w:rsidR="00E41674" w:rsidRPr="00E41674">
        <w:rPr>
          <w:rFonts w:ascii="GHEA Grapalat" w:hAnsi="GHEA Grapalat" w:cs="Sylfaen"/>
          <w:sz w:val="20"/>
          <w:lang w:val="hy-AM"/>
        </w:rPr>
        <w:t>րդ</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աշխատանքային</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օրը</w:t>
      </w:r>
      <w:r w:rsidR="00E41674" w:rsidRPr="001C336A">
        <w:rPr>
          <w:rFonts w:ascii="GHEA Grapalat" w:hAnsi="GHEA Grapalat" w:cs="Sylfaen"/>
          <w:sz w:val="20"/>
          <w:lang w:val="af-ZA"/>
        </w:rPr>
        <w:t xml:space="preserve"> </w:t>
      </w:r>
      <w:r w:rsidR="00E41674" w:rsidRPr="00E4167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lastRenderedPageBreak/>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7D1F8CA"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6077A5">
        <w:rPr>
          <w:rFonts w:ascii="GHEA Grapalat" w:hAnsi="GHEA Grapalat" w:cs="Sylfaen"/>
          <w:sz w:val="20"/>
          <w:lang w:val="hy-AM"/>
        </w:rPr>
        <w:t>ՀՀ ֆինանսների նախարարություն</w:t>
      </w:r>
      <w:r w:rsidRPr="006077A5">
        <w:rPr>
          <w:rFonts w:ascii="GHEA Grapalat" w:hAnsi="GHEA Grapalat" w:cs="Sylfaen"/>
          <w:sz w:val="20"/>
          <w:lang w:val="af-ZA"/>
        </w:rPr>
        <w:t>, ներկայացնում է</w:t>
      </w:r>
      <w:r w:rsidRPr="006077A5">
        <w:rPr>
          <w:rFonts w:ascii="GHEA Grapalat" w:hAnsi="GHEA Grapalat" w:cs="Sylfaen"/>
          <w:sz w:val="20"/>
          <w:lang w:val="hy-AM"/>
        </w:rPr>
        <w:t xml:space="preserve"> գրավոր՝</w:t>
      </w:r>
      <w:r w:rsidRPr="006077A5">
        <w:rPr>
          <w:rFonts w:ascii="GHEA Grapalat" w:hAnsi="GHEA Grapalat" w:cs="Sylfaen"/>
          <w:sz w:val="20"/>
          <w:lang w:val="af-ZA"/>
        </w:rPr>
        <w:t xml:space="preserve">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 </w:t>
      </w:r>
      <w:r w:rsidRPr="006077A5">
        <w:rPr>
          <w:rFonts w:ascii="GHEA Grapalat" w:hAnsi="GHEA Grapalat" w:cs="Sylfaen"/>
          <w:sz w:val="20"/>
          <w:lang w:val="hy-AM"/>
        </w:rPr>
        <w:t xml:space="preserve">կամ ՀՀ ֆինանսների նախարարության </w:t>
      </w:r>
      <w:r w:rsidRPr="006077A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 xml:space="preserve">գրավոր </w:t>
      </w:r>
      <w:r w:rsidRPr="006077A5">
        <w:rPr>
          <w:rFonts w:ascii="GHEA Grapalat" w:hAnsi="GHEA Grapalat" w:cs="Sylfaen"/>
          <w:sz w:val="20"/>
          <w:lang w:val="af-ZA"/>
        </w:rPr>
        <w:t>ներկայացնում է մերժումը ստանալուն հաջորդող երկու աշխատանքային օրվա ընթացքում:</w:t>
      </w:r>
    </w:p>
    <w:p w14:paraId="7D423D70"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p>
    <w:p w14:paraId="713BFB07"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10.8 </w:t>
      </w:r>
      <w:r w:rsidRPr="006077A5">
        <w:rPr>
          <w:rFonts w:ascii="GHEA Grapalat" w:hAnsi="GHEA Grapalat" w:cs="Sylfaen"/>
          <w:sz w:val="20"/>
          <w:lang w:val="af-ZA"/>
        </w:rPr>
        <w:t xml:space="preserve">Պատվիրատուի ղեկավարը </w:t>
      </w:r>
      <w:r w:rsidRPr="006077A5">
        <w:rPr>
          <w:rFonts w:ascii="GHEA Grapalat" w:hAnsi="GHEA Grapalat" w:cs="Sylfaen"/>
          <w:sz w:val="20"/>
          <w:lang w:val="hy-AM"/>
        </w:rPr>
        <w:t>պայմանագրի կամ որակավորման</w:t>
      </w:r>
      <w:r w:rsidRPr="006077A5">
        <w:rPr>
          <w:rFonts w:ascii="GHEA Grapalat" w:hAnsi="GHEA Grapalat" w:cs="Sylfaen"/>
          <w:sz w:val="20"/>
          <w:lang w:val="af-ZA"/>
        </w:rPr>
        <w:t xml:space="preserve"> ապահովման </w:t>
      </w:r>
      <w:r w:rsidRPr="006077A5">
        <w:rPr>
          <w:rFonts w:ascii="GHEA Grapalat" w:hAnsi="GHEA Grapalat" w:cs="Sylfaen"/>
          <w:sz w:val="20"/>
          <w:lang w:val="hy-AM"/>
        </w:rPr>
        <w:t>վերադարձման մասին գրավոր տեղեկացնում է՝</w:t>
      </w:r>
    </w:p>
    <w:p w14:paraId="251A39CD"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կանխիկ փողի ձևով ներկայացված ապահովման դեպքում ՀՀ ֆինանսների նախարարությանը՝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 կցելով վճարումը հիմնավորող փաստաթղթի պատճենը.</w:t>
      </w:r>
    </w:p>
    <w:p w14:paraId="7A28237E"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70E6978D" w14:textId="77777777" w:rsidR="006077A5" w:rsidRPr="006077A5" w:rsidRDefault="006077A5" w:rsidP="006077A5">
      <w:pPr>
        <w:shd w:val="clear" w:color="auto" w:fill="FFFFFF"/>
        <w:ind w:firstLine="375"/>
        <w:jc w:val="both"/>
        <w:rPr>
          <w:rFonts w:asciiTheme="minorHAnsi" w:hAnsiTheme="minorHAnsi"/>
          <w:sz w:val="20"/>
          <w:szCs w:val="20"/>
          <w:lang w:val="hy-AM"/>
        </w:rPr>
      </w:pPr>
      <w:r w:rsidRPr="006077A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410B4467" w14:textId="77777777" w:rsidR="002A0AD3" w:rsidRPr="006077A5" w:rsidRDefault="002A0AD3" w:rsidP="00EF3662">
      <w:pPr>
        <w:ind w:firstLine="567"/>
        <w:jc w:val="both"/>
        <w:rPr>
          <w:rFonts w:ascii="GHEA Grapalat" w:hAnsi="GHEA Grapalat" w:cs="Sylfaen"/>
          <w:sz w:val="20"/>
          <w:lang w:val="hy-AM"/>
        </w:rPr>
      </w:pPr>
    </w:p>
    <w:p w14:paraId="761C05E6" w14:textId="77777777" w:rsidR="005D7556" w:rsidRPr="001F0879" w:rsidRDefault="005D7556" w:rsidP="00EF3662">
      <w:pPr>
        <w:ind w:firstLine="567"/>
        <w:jc w:val="both"/>
        <w:rPr>
          <w:rFonts w:ascii="GHEA Grapalat" w:hAnsi="GHEA Grapalat" w:cs="Sylfaen"/>
          <w:sz w:val="20"/>
          <w:lang w:val="hy-AM"/>
        </w:rPr>
      </w:pP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9"/>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lastRenderedPageBreak/>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0"/>
      </w:r>
    </w:p>
    <w:p w14:paraId="71A22756" w14:textId="60CE427B" w:rsidR="0085527A" w:rsidRPr="0085527A" w:rsidRDefault="002C4DBF" w:rsidP="0085527A">
      <w:pPr>
        <w:ind w:firstLine="567"/>
        <w:jc w:val="both"/>
        <w:rPr>
          <w:rFonts w:ascii="GHEA Grapalat" w:hAnsi="GHEA Grapalat" w:cs="Sylfaen"/>
          <w:sz w:val="20"/>
          <w:lang w:val="af-ZA"/>
        </w:rPr>
      </w:pPr>
      <w:r w:rsidRPr="001C336A">
        <w:rPr>
          <w:rFonts w:ascii="GHEA Grapalat" w:hAnsi="GHEA Grapalat" w:cs="Sylfaen"/>
          <w:sz w:val="20"/>
          <w:lang w:val="af-ZA"/>
        </w:rPr>
        <w:lastRenderedPageBreak/>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85527A">
        <w:rPr>
          <w:rFonts w:ascii="GHEA Grapalat" w:hAnsi="GHEA Grapalat" w:cs="Sylfaen"/>
          <w:b/>
          <w:bCs/>
          <w:lang w:val="hy-AM"/>
        </w:rPr>
        <w:t xml:space="preserve"> </w:t>
      </w:r>
      <w:r w:rsidR="0085527A" w:rsidRPr="0085527A">
        <w:rPr>
          <w:rFonts w:ascii="GHEA Grapalat" w:hAnsi="GHEA Grapalat" w:cs="Sylfaen"/>
          <w:sz w:val="20"/>
          <w:lang w:val="hy-AM"/>
        </w:rPr>
        <w:t>հայտի</w:t>
      </w:r>
      <w:r w:rsidR="0085527A" w:rsidRPr="0085527A">
        <w:rPr>
          <w:rFonts w:ascii="GHEA Grapalat" w:hAnsi="GHEA Grapalat" w:cs="Sylfaen"/>
          <w:sz w:val="20"/>
          <w:lang w:val="af-ZA"/>
        </w:rPr>
        <w:t xml:space="preserve"> </w:t>
      </w:r>
      <w:r w:rsidR="0085527A" w:rsidRPr="0085527A">
        <w:rPr>
          <w:rFonts w:ascii="GHEA Grapalat" w:hAnsi="GHEA Grapalat" w:cs="Sylfaen"/>
          <w:sz w:val="20"/>
          <w:lang w:val="hy-AM"/>
        </w:rPr>
        <w:t>ապահովում, որը ներկայացվում է կանխիկ փողի կամ բանկային երաշխիքի ձևով</w:t>
      </w:r>
      <w:r w:rsidR="0085527A" w:rsidRPr="0085527A">
        <w:rPr>
          <w:rFonts w:ascii="GHEA Grapalat" w:hAnsi="GHEA Grapalat" w:cs="Sylfaen"/>
          <w:sz w:val="20"/>
          <w:lang w:val="af-ZA"/>
        </w:rPr>
        <w:t xml:space="preserve"> (</w:t>
      </w:r>
      <w:proofErr w:type="spellStart"/>
      <w:r w:rsidR="0085527A" w:rsidRPr="0085527A">
        <w:rPr>
          <w:rFonts w:ascii="GHEA Grapalat" w:hAnsi="GHEA Grapalat" w:cs="Sylfaen"/>
          <w:sz w:val="20"/>
        </w:rPr>
        <w:t>հավելված</w:t>
      </w:r>
      <w:proofErr w:type="spellEnd"/>
      <w:r w:rsidR="0085527A" w:rsidRPr="0085527A">
        <w:rPr>
          <w:rFonts w:ascii="GHEA Grapalat" w:hAnsi="GHEA Grapalat" w:cs="Sylfaen"/>
          <w:sz w:val="20"/>
          <w:lang w:val="af-ZA"/>
        </w:rPr>
        <w:t xml:space="preserve"> N 3)</w:t>
      </w:r>
      <w:r w:rsidR="0085527A" w:rsidRPr="0085527A">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85527A" w:rsidRPr="0085527A">
        <w:rPr>
          <w:rFonts w:ascii="GHEA Grapalat" w:hAnsi="GHEA Grapalat" w:cs="Sylfaen"/>
          <w:sz w:val="20"/>
          <w:lang w:val="af-ZA"/>
        </w:rPr>
        <w:t>:</w:t>
      </w:r>
      <w:r w:rsidR="0085527A" w:rsidRPr="0085527A">
        <w:rPr>
          <w:rStyle w:val="FootnoteReference"/>
          <w:rFonts w:ascii="GHEA Grapalat" w:hAnsi="GHEA Grapalat" w:cs="Sylfaen"/>
          <w:sz w:val="20"/>
          <w:lang w:val="af-ZA"/>
        </w:rPr>
        <w:footnoteReference w:id="11"/>
      </w:r>
    </w:p>
    <w:p w14:paraId="5C674C2D" w14:textId="74CBF14B" w:rsidR="006505D2" w:rsidRPr="004B2068" w:rsidRDefault="006505D2" w:rsidP="006A26BE">
      <w:pPr>
        <w:ind w:firstLine="567"/>
        <w:jc w:val="both"/>
        <w:rPr>
          <w:rFonts w:ascii="GHEA Grapalat" w:hAnsi="GHEA Grapalat"/>
          <w:sz w:val="20"/>
          <w:vertAlign w:val="superscript"/>
          <w:lang w:val="af-ZA"/>
        </w:rPr>
      </w:pP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691F425B" w14:textId="77777777" w:rsidR="003E3E3B" w:rsidRPr="002A182C" w:rsidRDefault="003E3E3B" w:rsidP="003E3E3B">
      <w:pPr>
        <w:pStyle w:val="norm"/>
        <w:spacing w:line="240" w:lineRule="auto"/>
        <w:ind w:firstLine="567"/>
        <w:rPr>
          <w:rFonts w:ascii="GHEA Grapalat" w:hAnsi="GHEA Grapalat" w:cs="Sylfaen"/>
          <w:color w:val="FF0000"/>
          <w:sz w:val="20"/>
          <w:szCs w:val="24"/>
          <w:lang w:val="af-ZA" w:eastAsia="en-US"/>
        </w:rPr>
      </w:pPr>
      <w:r w:rsidRPr="002A182C">
        <w:rPr>
          <w:rFonts w:ascii="GHEA Grapalat" w:hAnsi="GHEA Grapalat"/>
          <w:color w:val="FF0000"/>
          <w:sz w:val="20"/>
          <w:lang w:val="af-ZA"/>
        </w:rPr>
        <w:t>2.</w:t>
      </w:r>
      <w:r w:rsidRPr="002A182C">
        <w:rPr>
          <w:rFonts w:ascii="GHEA Grapalat" w:hAnsi="GHEA Grapalat" w:cs="Sylfaen"/>
          <w:color w:val="FF0000"/>
          <w:sz w:val="20"/>
          <w:szCs w:val="24"/>
          <w:lang w:val="af-ZA" w:eastAsia="en-US"/>
        </w:rPr>
        <w:t xml:space="preserve">6 </w:t>
      </w:r>
      <w:proofErr w:type="spellStart"/>
      <w:r w:rsidRPr="002A182C">
        <w:rPr>
          <w:rFonts w:ascii="GHEA Grapalat" w:hAnsi="GHEA Grapalat" w:cs="Sylfaen"/>
          <w:color w:val="FF0000"/>
          <w:sz w:val="20"/>
          <w:szCs w:val="24"/>
          <w:lang w:eastAsia="en-US"/>
        </w:rPr>
        <w:t>շինարարական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աշխատանքների</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գնման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դեպքում</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իր</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կողմից</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հաստատված</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հավաստում</w:t>
      </w:r>
      <w:proofErr w:type="spellEnd"/>
      <w:r w:rsidRPr="002A182C">
        <w:rPr>
          <w:rFonts w:ascii="GHEA Grapalat" w:hAnsi="GHEA Grapalat" w:cs="Sylfaen"/>
          <w:color w:val="FF0000"/>
          <w:sz w:val="20"/>
          <w:szCs w:val="24"/>
          <w:lang w:eastAsia="en-US"/>
        </w:rPr>
        <w:t>՝</w:t>
      </w:r>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lang w:val="af-ZA"/>
        </w:rPr>
        <w:t>համաձայն հ</w:t>
      </w:r>
      <w:r w:rsidRPr="002A182C">
        <w:rPr>
          <w:rFonts w:ascii="GHEA Grapalat" w:hAnsi="GHEA Grapalat" w:cs="Sylfaen"/>
          <w:color w:val="FF0000"/>
          <w:sz w:val="20"/>
          <w:lang w:val="ru-RU"/>
        </w:rPr>
        <w:t>ավելված</w:t>
      </w:r>
      <w:r w:rsidRPr="002A182C">
        <w:rPr>
          <w:rFonts w:ascii="GHEA Grapalat" w:hAnsi="GHEA Grapalat" w:cs="Sylfaen"/>
          <w:color w:val="FF0000"/>
          <w:sz w:val="20"/>
          <w:lang w:val="af-ZA"/>
        </w:rPr>
        <w:t xml:space="preserve"> N 1</w:t>
      </w:r>
      <w:r w:rsidRPr="002A182C">
        <w:rPr>
          <w:rFonts w:ascii="GHEA Grapalat" w:hAnsi="GHEA Grapalat" w:cs="Sylfaen"/>
          <w:color w:val="FF0000"/>
          <w:sz w:val="20"/>
          <w:lang w:val="hy-AM"/>
        </w:rPr>
        <w:t>.1</w:t>
      </w:r>
      <w:r w:rsidRPr="002A182C">
        <w:rPr>
          <w:rFonts w:ascii="GHEA Grapalat" w:hAnsi="GHEA Grapalat" w:cs="Sylfaen"/>
          <w:color w:val="FF0000"/>
          <w:sz w:val="20"/>
          <w:lang w:val="af-ZA"/>
        </w:rPr>
        <w:t>-ի</w:t>
      </w:r>
      <w:r w:rsidRPr="002A182C">
        <w:rPr>
          <w:rFonts w:ascii="GHEA Grapalat" w:hAnsi="GHEA Grapalat" w:cs="Sylfaen"/>
          <w:color w:val="FF0000"/>
          <w:sz w:val="20"/>
          <w:lang w:val="hy-AM"/>
        </w:rPr>
        <w:t>,</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սույն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հրավերին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կցված</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նախագծային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փաստաթղթերով</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որը</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հանդիսանում</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eastAsia="en-US"/>
        </w:rPr>
        <w:t>է</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նաև</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կնքվելիք</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պայմանագրի</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անբաժանելի</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մասը</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սահմանված</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տեխնիկական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բնութագրերին</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eastAsia="en-US"/>
        </w:rPr>
        <w:t>և</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երաշխիքային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սպասարկման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պայմաններին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համապատասխանող</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նյութերի</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eastAsia="en-US"/>
        </w:rPr>
        <w:t>և</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կամ</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սարքերի</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ու</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սարքավորումների</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տեղադրման</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val="hy-AM" w:eastAsia="en-US"/>
        </w:rPr>
        <w:t>օգտագործման</w:t>
      </w:r>
      <w:r w:rsidRPr="002A182C">
        <w:rPr>
          <w:rFonts w:ascii="GHEA Grapalat" w:hAnsi="GHEA Grapalat" w:cs="Sylfaen"/>
          <w:color w:val="FF0000"/>
          <w:sz w:val="20"/>
          <w:szCs w:val="24"/>
          <w:lang w:val="af-ZA" w:eastAsia="en-US"/>
        </w:rPr>
        <w:t>)</w:t>
      </w:r>
      <w:r w:rsidRPr="002A182C">
        <w:rPr>
          <w:rFonts w:ascii="GHEA Grapalat" w:hAnsi="GHEA Grapalat" w:cs="Sylfaen"/>
          <w:color w:val="FF0000"/>
          <w:sz w:val="20"/>
          <w:szCs w:val="24"/>
          <w:lang w:val="hy-AM" w:eastAsia="en-US"/>
        </w:rPr>
        <w:t xml:space="preserve"> </w:t>
      </w:r>
      <w:proofErr w:type="spellStart"/>
      <w:r w:rsidRPr="002A182C">
        <w:rPr>
          <w:rFonts w:ascii="GHEA Grapalat" w:hAnsi="GHEA Grapalat" w:cs="Sylfaen"/>
          <w:color w:val="FF0000"/>
          <w:sz w:val="20"/>
          <w:szCs w:val="24"/>
          <w:lang w:eastAsia="en-US"/>
        </w:rPr>
        <w:t>պարտավորության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մասին</w:t>
      </w:r>
      <w:proofErr w:type="spellEnd"/>
      <w:r w:rsidRPr="002A182C">
        <w:rPr>
          <w:rFonts w:ascii="GHEA Grapalat" w:hAnsi="GHEA Grapalat" w:cs="Sylfaen"/>
          <w:color w:val="FF0000"/>
          <w:sz w:val="20"/>
          <w:szCs w:val="24"/>
          <w:lang w:eastAsia="en-US"/>
        </w:rPr>
        <w:t>՝</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մինչև</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տեղադրումը</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val="hy-AM" w:eastAsia="en-US"/>
        </w:rPr>
        <w:t xml:space="preserve">(օգտագործումը) </w:t>
      </w:r>
      <w:proofErr w:type="spellStart"/>
      <w:r w:rsidRPr="002A182C">
        <w:rPr>
          <w:rFonts w:ascii="GHEA Grapalat" w:hAnsi="GHEA Grapalat" w:cs="Sylfaen"/>
          <w:color w:val="FF0000"/>
          <w:sz w:val="20"/>
          <w:szCs w:val="24"/>
          <w:lang w:eastAsia="en-US"/>
        </w:rPr>
        <w:t>դրանց</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տեխնիկական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բնութագրերը</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ապրանքային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նշանները</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ֆիրմային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անվանումները</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մակնիշները</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eastAsia="en-US"/>
        </w:rPr>
        <w:t>և</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երաշխիքային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ժամկետները</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նախապես</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val="hy-AM" w:eastAsia="en-US"/>
        </w:rPr>
        <w:t xml:space="preserve">գրավոր </w:t>
      </w:r>
      <w:proofErr w:type="spellStart"/>
      <w:r w:rsidRPr="002A182C">
        <w:rPr>
          <w:rFonts w:ascii="GHEA Grapalat" w:hAnsi="GHEA Grapalat" w:cs="Sylfaen"/>
          <w:color w:val="FF0000"/>
          <w:sz w:val="20"/>
          <w:szCs w:val="24"/>
          <w:lang w:eastAsia="en-US"/>
        </w:rPr>
        <w:t>համաձայնեցնելով</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պատվիրատուի</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հետ</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Սույն</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val="hy-AM" w:eastAsia="en-US"/>
        </w:rPr>
        <w:t xml:space="preserve">կետով </w:t>
      </w:r>
      <w:proofErr w:type="spellStart"/>
      <w:r w:rsidRPr="002A182C">
        <w:rPr>
          <w:rFonts w:ascii="GHEA Grapalat" w:hAnsi="GHEA Grapalat" w:cs="Sylfaen"/>
          <w:color w:val="FF0000"/>
          <w:sz w:val="20"/>
          <w:szCs w:val="24"/>
          <w:lang w:eastAsia="en-US"/>
        </w:rPr>
        <w:t>նախատեսված</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հավաստումն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առանձին</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հավելվածով</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հաստատվում</w:t>
      </w:r>
      <w:proofErr w:type="spellEnd"/>
      <w:r w:rsidRPr="002A182C">
        <w:rPr>
          <w:rFonts w:ascii="GHEA Grapalat" w:hAnsi="GHEA Grapalat" w:cs="Sylfaen"/>
          <w:color w:val="FF0000"/>
          <w:sz w:val="20"/>
          <w:szCs w:val="24"/>
          <w:lang w:val="af-ZA" w:eastAsia="en-US"/>
        </w:rPr>
        <w:t xml:space="preserve"> </w:t>
      </w:r>
      <w:r w:rsidRPr="002A182C">
        <w:rPr>
          <w:rFonts w:ascii="GHEA Grapalat" w:hAnsi="GHEA Grapalat" w:cs="Sylfaen"/>
          <w:color w:val="FF0000"/>
          <w:sz w:val="20"/>
          <w:szCs w:val="24"/>
          <w:lang w:eastAsia="en-US"/>
        </w:rPr>
        <w:t>է</w:t>
      </w:r>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նաև</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կնքվելիք</w:t>
      </w:r>
      <w:proofErr w:type="spellEnd"/>
      <w:r w:rsidRPr="002A182C">
        <w:rPr>
          <w:rFonts w:ascii="GHEA Grapalat" w:hAnsi="GHEA Grapalat" w:cs="Sylfaen"/>
          <w:color w:val="FF0000"/>
          <w:sz w:val="20"/>
          <w:szCs w:val="24"/>
          <w:lang w:val="af-ZA" w:eastAsia="en-US"/>
        </w:rPr>
        <w:t xml:space="preserve"> </w:t>
      </w:r>
      <w:proofErr w:type="spellStart"/>
      <w:r w:rsidRPr="002A182C">
        <w:rPr>
          <w:rFonts w:ascii="GHEA Grapalat" w:hAnsi="GHEA Grapalat" w:cs="Sylfaen"/>
          <w:color w:val="FF0000"/>
          <w:sz w:val="20"/>
          <w:szCs w:val="24"/>
          <w:lang w:eastAsia="en-US"/>
        </w:rPr>
        <w:t>պայմանագրով</w:t>
      </w:r>
      <w:proofErr w:type="spellEnd"/>
      <w:r w:rsidRPr="002A182C">
        <w:rPr>
          <w:rFonts w:ascii="GHEA Grapalat" w:hAnsi="GHEA Grapalat" w:cs="Sylfaen"/>
          <w:color w:val="FF0000"/>
          <w:sz w:val="20"/>
          <w:szCs w:val="24"/>
          <w:lang w:val="hy-AM" w:eastAsia="en-US"/>
        </w:rPr>
        <w:t>:</w:t>
      </w:r>
      <w:r w:rsidRPr="002A182C">
        <w:rPr>
          <w:rFonts w:ascii="GHEA Grapalat" w:hAnsi="GHEA Grapalat" w:cs="Sylfaen"/>
          <w:color w:val="FF0000"/>
          <w:sz w:val="20"/>
          <w:szCs w:val="24"/>
          <w:vertAlign w:val="superscript"/>
          <w:lang w:val="hy-AM" w:eastAsia="en-US"/>
        </w:rPr>
        <w:t>22</w:t>
      </w:r>
    </w:p>
    <w:p w14:paraId="48873DCE" w14:textId="3A5B72F7" w:rsidR="00A67EAC" w:rsidRPr="005E1F72" w:rsidRDefault="002B01B8" w:rsidP="00D84628">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D84628">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D84628">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D84628">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476804E8" w14:textId="77777777" w:rsidR="009E402F" w:rsidRDefault="009E402F" w:rsidP="00EF3662">
      <w:pPr>
        <w:pStyle w:val="norm"/>
        <w:spacing w:line="240" w:lineRule="auto"/>
        <w:ind w:firstLine="284"/>
        <w:jc w:val="right"/>
        <w:rPr>
          <w:rFonts w:ascii="GHEA Grapalat" w:hAnsi="GHEA Grapalat" w:cs="Sylfaen"/>
          <w:b/>
          <w:sz w:val="20"/>
          <w:lang w:val="es-ES"/>
        </w:rPr>
      </w:pPr>
    </w:p>
    <w:p w14:paraId="653A37E1" w14:textId="77777777" w:rsidR="009E402F" w:rsidRDefault="009E402F" w:rsidP="00EF3662">
      <w:pPr>
        <w:pStyle w:val="norm"/>
        <w:spacing w:line="240" w:lineRule="auto"/>
        <w:ind w:firstLine="284"/>
        <w:jc w:val="right"/>
        <w:rPr>
          <w:rFonts w:ascii="GHEA Grapalat" w:hAnsi="GHEA Grapalat" w:cs="Sylfaen"/>
          <w:b/>
          <w:sz w:val="20"/>
          <w:lang w:val="es-ES"/>
        </w:rPr>
      </w:pPr>
    </w:p>
    <w:p w14:paraId="6595BC66" w14:textId="77777777" w:rsidR="009E402F" w:rsidRDefault="009E402F" w:rsidP="00EF3662">
      <w:pPr>
        <w:pStyle w:val="norm"/>
        <w:spacing w:line="240" w:lineRule="auto"/>
        <w:ind w:firstLine="284"/>
        <w:jc w:val="right"/>
        <w:rPr>
          <w:rFonts w:ascii="GHEA Grapalat" w:hAnsi="GHEA Grapalat" w:cs="Sylfaen"/>
          <w:b/>
          <w:sz w:val="20"/>
          <w:lang w:val="es-ES"/>
        </w:rPr>
      </w:pPr>
    </w:p>
    <w:p w14:paraId="3500CB28" w14:textId="77777777" w:rsidR="009E402F" w:rsidRDefault="009E402F" w:rsidP="00EF3662">
      <w:pPr>
        <w:pStyle w:val="norm"/>
        <w:spacing w:line="240" w:lineRule="auto"/>
        <w:ind w:firstLine="284"/>
        <w:jc w:val="right"/>
        <w:rPr>
          <w:rFonts w:ascii="GHEA Grapalat" w:hAnsi="GHEA Grapalat" w:cs="Sylfaen"/>
          <w:b/>
          <w:sz w:val="20"/>
          <w:lang w:val="es-ES"/>
        </w:rPr>
      </w:pPr>
    </w:p>
    <w:p w14:paraId="63378390" w14:textId="77777777" w:rsidR="009E402F" w:rsidRDefault="009E402F" w:rsidP="00EF3662">
      <w:pPr>
        <w:pStyle w:val="norm"/>
        <w:spacing w:line="240" w:lineRule="auto"/>
        <w:ind w:firstLine="284"/>
        <w:jc w:val="right"/>
        <w:rPr>
          <w:rFonts w:ascii="GHEA Grapalat" w:hAnsi="GHEA Grapalat" w:cs="Sylfaen"/>
          <w:b/>
          <w:sz w:val="20"/>
          <w:lang w:val="es-ES"/>
        </w:rPr>
      </w:pPr>
    </w:p>
    <w:p w14:paraId="376B3ED5" w14:textId="77777777" w:rsidR="009E402F" w:rsidRDefault="009E402F" w:rsidP="00EF3662">
      <w:pPr>
        <w:pStyle w:val="norm"/>
        <w:spacing w:line="240" w:lineRule="auto"/>
        <w:ind w:firstLine="284"/>
        <w:jc w:val="right"/>
        <w:rPr>
          <w:rFonts w:ascii="GHEA Grapalat" w:hAnsi="GHEA Grapalat" w:cs="Sylfaen"/>
          <w:b/>
          <w:sz w:val="20"/>
          <w:lang w:val="es-ES"/>
        </w:rPr>
      </w:pPr>
    </w:p>
    <w:p w14:paraId="12652B73"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7777777" w:rsidR="009E402F" w:rsidRDefault="009E402F" w:rsidP="00EF3662">
      <w:pPr>
        <w:pStyle w:val="norm"/>
        <w:spacing w:line="240" w:lineRule="auto"/>
        <w:ind w:firstLine="284"/>
        <w:jc w:val="right"/>
        <w:rPr>
          <w:rFonts w:ascii="GHEA Grapalat" w:hAnsi="GHEA Grapalat" w:cs="Sylfaen"/>
          <w:b/>
          <w:sz w:val="20"/>
          <w:lang w:val="es-ES"/>
        </w:rPr>
      </w:pPr>
    </w:p>
    <w:p w14:paraId="137A54D6" w14:textId="77777777" w:rsidR="009E402F" w:rsidRDefault="009E402F" w:rsidP="00EF3662">
      <w:pPr>
        <w:pStyle w:val="norm"/>
        <w:spacing w:line="240" w:lineRule="auto"/>
        <w:ind w:firstLine="284"/>
        <w:jc w:val="right"/>
        <w:rPr>
          <w:rFonts w:ascii="GHEA Grapalat" w:hAnsi="GHEA Grapalat" w:cs="Sylfaen"/>
          <w:b/>
          <w:sz w:val="20"/>
          <w:lang w:val="es-ES"/>
        </w:rPr>
      </w:pPr>
    </w:p>
    <w:p w14:paraId="062FEB57" w14:textId="77777777" w:rsidR="00D84628" w:rsidRDefault="00D84628" w:rsidP="0081201B">
      <w:pPr>
        <w:pStyle w:val="norm"/>
        <w:spacing w:line="240" w:lineRule="auto"/>
        <w:ind w:firstLine="284"/>
        <w:jc w:val="right"/>
        <w:rPr>
          <w:rFonts w:ascii="GHEA Grapalat" w:hAnsi="GHEA Grapalat" w:cs="Sylfaen"/>
          <w:b/>
          <w:sz w:val="20"/>
          <w:lang w:val="es-ES"/>
        </w:rPr>
      </w:pPr>
    </w:p>
    <w:p w14:paraId="58790D93" w14:textId="77777777" w:rsidR="00D84628" w:rsidRDefault="00D84628" w:rsidP="0081201B">
      <w:pPr>
        <w:pStyle w:val="norm"/>
        <w:spacing w:line="240" w:lineRule="auto"/>
        <w:ind w:firstLine="284"/>
        <w:jc w:val="right"/>
        <w:rPr>
          <w:rFonts w:ascii="GHEA Grapalat" w:hAnsi="GHEA Grapalat" w:cs="Sylfaen"/>
          <w:b/>
          <w:sz w:val="20"/>
          <w:lang w:val="es-ES"/>
        </w:rPr>
      </w:pPr>
    </w:p>
    <w:p w14:paraId="2C7B91D1" w14:textId="77777777" w:rsidR="00D84628" w:rsidRDefault="00D84628" w:rsidP="0081201B">
      <w:pPr>
        <w:pStyle w:val="norm"/>
        <w:spacing w:line="240" w:lineRule="auto"/>
        <w:ind w:firstLine="284"/>
        <w:jc w:val="right"/>
        <w:rPr>
          <w:rFonts w:ascii="GHEA Grapalat" w:hAnsi="GHEA Grapalat" w:cs="Sylfaen"/>
          <w:b/>
          <w:sz w:val="20"/>
          <w:lang w:val="es-ES"/>
        </w:rPr>
      </w:pPr>
    </w:p>
    <w:p w14:paraId="5EA3E922" w14:textId="2C7B7AC7" w:rsidR="00D84628" w:rsidRDefault="00D84628" w:rsidP="0081201B">
      <w:pPr>
        <w:pStyle w:val="norm"/>
        <w:spacing w:line="240" w:lineRule="auto"/>
        <w:ind w:firstLine="284"/>
        <w:jc w:val="right"/>
        <w:rPr>
          <w:rFonts w:ascii="GHEA Grapalat" w:hAnsi="GHEA Grapalat" w:cs="Sylfaen"/>
          <w:b/>
          <w:sz w:val="20"/>
          <w:lang w:val="es-ES"/>
        </w:rPr>
      </w:pPr>
    </w:p>
    <w:p w14:paraId="1821EB67" w14:textId="77777777" w:rsidR="00BB14A5" w:rsidRDefault="00BB14A5" w:rsidP="0081201B">
      <w:pPr>
        <w:pStyle w:val="norm"/>
        <w:spacing w:line="240" w:lineRule="auto"/>
        <w:ind w:firstLine="284"/>
        <w:jc w:val="right"/>
        <w:rPr>
          <w:rFonts w:ascii="GHEA Grapalat" w:hAnsi="GHEA Grapalat" w:cs="Sylfaen"/>
          <w:b/>
          <w:sz w:val="20"/>
          <w:lang w:val="es-ES"/>
        </w:rPr>
      </w:pPr>
    </w:p>
    <w:p w14:paraId="4466F706" w14:textId="77777777" w:rsidR="00D84628" w:rsidRDefault="00D84628" w:rsidP="0081201B">
      <w:pPr>
        <w:pStyle w:val="norm"/>
        <w:spacing w:line="240" w:lineRule="auto"/>
        <w:ind w:firstLine="284"/>
        <w:jc w:val="right"/>
        <w:rPr>
          <w:rFonts w:ascii="GHEA Grapalat" w:hAnsi="GHEA Grapalat" w:cs="Sylfaen"/>
          <w:b/>
          <w:sz w:val="20"/>
          <w:lang w:val="es-ES"/>
        </w:rPr>
      </w:pPr>
    </w:p>
    <w:p w14:paraId="7AB10CA4" w14:textId="77777777" w:rsidR="00D84628" w:rsidRDefault="00D84628" w:rsidP="0081201B">
      <w:pPr>
        <w:pStyle w:val="norm"/>
        <w:spacing w:line="240" w:lineRule="auto"/>
        <w:ind w:firstLine="284"/>
        <w:jc w:val="right"/>
        <w:rPr>
          <w:rFonts w:ascii="GHEA Grapalat" w:hAnsi="GHEA Grapalat" w:cs="Sylfaen"/>
          <w:b/>
          <w:sz w:val="20"/>
          <w:lang w:val="es-ES"/>
        </w:rPr>
      </w:pPr>
    </w:p>
    <w:p w14:paraId="6D064257" w14:textId="77777777" w:rsidR="00F0796A" w:rsidRDefault="00F0796A" w:rsidP="0081201B">
      <w:pPr>
        <w:pStyle w:val="norm"/>
        <w:spacing w:line="240" w:lineRule="auto"/>
        <w:ind w:firstLine="284"/>
        <w:jc w:val="right"/>
        <w:rPr>
          <w:rFonts w:ascii="GHEA Grapalat" w:hAnsi="GHEA Grapalat" w:cs="Sylfaen"/>
          <w:b/>
          <w:sz w:val="20"/>
          <w:lang w:val="es-ES"/>
        </w:rPr>
      </w:pPr>
    </w:p>
    <w:p w14:paraId="4536A991" w14:textId="77777777" w:rsidR="00F0796A" w:rsidRDefault="00F0796A" w:rsidP="0081201B">
      <w:pPr>
        <w:pStyle w:val="norm"/>
        <w:spacing w:line="240" w:lineRule="auto"/>
        <w:ind w:firstLine="284"/>
        <w:jc w:val="right"/>
        <w:rPr>
          <w:rFonts w:ascii="GHEA Grapalat" w:hAnsi="GHEA Grapalat" w:cs="Sylfaen"/>
          <w:b/>
          <w:sz w:val="20"/>
          <w:lang w:val="es-ES"/>
        </w:rPr>
      </w:pPr>
    </w:p>
    <w:p w14:paraId="733EE416" w14:textId="77777777" w:rsidR="006B3FAE" w:rsidRDefault="006B3FAE" w:rsidP="0081201B">
      <w:pPr>
        <w:pStyle w:val="norm"/>
        <w:spacing w:line="240" w:lineRule="auto"/>
        <w:ind w:firstLine="284"/>
        <w:jc w:val="right"/>
        <w:rPr>
          <w:rFonts w:ascii="GHEA Grapalat" w:hAnsi="GHEA Grapalat" w:cs="Sylfaen"/>
          <w:b/>
          <w:sz w:val="20"/>
          <w:lang w:val="es-ES"/>
        </w:rPr>
      </w:pPr>
    </w:p>
    <w:p w14:paraId="6128397B" w14:textId="77777777" w:rsidR="006B3FAE" w:rsidRDefault="006B3FAE" w:rsidP="0081201B">
      <w:pPr>
        <w:pStyle w:val="norm"/>
        <w:spacing w:line="240" w:lineRule="auto"/>
        <w:ind w:firstLine="284"/>
        <w:jc w:val="right"/>
        <w:rPr>
          <w:rFonts w:ascii="GHEA Grapalat" w:hAnsi="GHEA Grapalat" w:cs="Sylfaen"/>
          <w:b/>
          <w:sz w:val="20"/>
          <w:lang w:val="es-ES"/>
        </w:rPr>
      </w:pPr>
    </w:p>
    <w:p w14:paraId="1C872777" w14:textId="142DF3F9" w:rsidR="006B3FAE" w:rsidRDefault="006B3FAE" w:rsidP="0081201B">
      <w:pPr>
        <w:pStyle w:val="norm"/>
        <w:spacing w:line="240" w:lineRule="auto"/>
        <w:ind w:firstLine="284"/>
        <w:jc w:val="right"/>
        <w:rPr>
          <w:rFonts w:ascii="GHEA Grapalat" w:hAnsi="GHEA Grapalat" w:cs="Sylfaen"/>
          <w:b/>
          <w:sz w:val="20"/>
          <w:lang w:val="es-ES"/>
        </w:rPr>
      </w:pPr>
    </w:p>
    <w:p w14:paraId="41F54A7C" w14:textId="7A374545" w:rsidR="00AC501C" w:rsidRDefault="00AC501C" w:rsidP="0081201B">
      <w:pPr>
        <w:pStyle w:val="norm"/>
        <w:spacing w:line="240" w:lineRule="auto"/>
        <w:ind w:firstLine="284"/>
        <w:jc w:val="right"/>
        <w:rPr>
          <w:rFonts w:ascii="GHEA Grapalat" w:hAnsi="GHEA Grapalat" w:cs="Sylfaen"/>
          <w:b/>
          <w:sz w:val="20"/>
          <w:lang w:val="es-ES"/>
        </w:rPr>
      </w:pPr>
    </w:p>
    <w:p w14:paraId="35695A2F" w14:textId="25B58921" w:rsidR="00AC501C" w:rsidRDefault="00AC501C" w:rsidP="0081201B">
      <w:pPr>
        <w:pStyle w:val="norm"/>
        <w:spacing w:line="240" w:lineRule="auto"/>
        <w:ind w:firstLine="284"/>
        <w:jc w:val="right"/>
        <w:rPr>
          <w:rFonts w:ascii="GHEA Grapalat" w:hAnsi="GHEA Grapalat" w:cs="Sylfaen"/>
          <w:b/>
          <w:sz w:val="20"/>
          <w:lang w:val="es-ES"/>
        </w:rPr>
      </w:pPr>
    </w:p>
    <w:p w14:paraId="405A787A" w14:textId="69CCB0B7" w:rsidR="00AC501C" w:rsidRDefault="00AC501C" w:rsidP="0081201B">
      <w:pPr>
        <w:pStyle w:val="norm"/>
        <w:spacing w:line="240" w:lineRule="auto"/>
        <w:ind w:firstLine="284"/>
        <w:jc w:val="right"/>
        <w:rPr>
          <w:rFonts w:ascii="GHEA Grapalat" w:hAnsi="GHEA Grapalat" w:cs="Sylfaen"/>
          <w:b/>
          <w:sz w:val="20"/>
          <w:lang w:val="es-ES"/>
        </w:rPr>
      </w:pPr>
    </w:p>
    <w:p w14:paraId="6CA458DC" w14:textId="77F1DDD7" w:rsidR="00AC501C" w:rsidRDefault="00AC501C" w:rsidP="0081201B">
      <w:pPr>
        <w:pStyle w:val="norm"/>
        <w:spacing w:line="240" w:lineRule="auto"/>
        <w:ind w:firstLine="284"/>
        <w:jc w:val="right"/>
        <w:rPr>
          <w:rFonts w:ascii="GHEA Grapalat" w:hAnsi="GHEA Grapalat" w:cs="Sylfaen"/>
          <w:b/>
          <w:sz w:val="20"/>
          <w:lang w:val="es-ES"/>
        </w:rPr>
      </w:pPr>
    </w:p>
    <w:p w14:paraId="14D86CEE" w14:textId="4DD7A89F" w:rsidR="00AC501C" w:rsidRDefault="00AC501C" w:rsidP="0081201B">
      <w:pPr>
        <w:pStyle w:val="norm"/>
        <w:spacing w:line="240" w:lineRule="auto"/>
        <w:ind w:firstLine="284"/>
        <w:jc w:val="right"/>
        <w:rPr>
          <w:rFonts w:ascii="GHEA Grapalat" w:hAnsi="GHEA Grapalat" w:cs="Sylfaen"/>
          <w:b/>
          <w:sz w:val="20"/>
          <w:lang w:val="es-ES"/>
        </w:rPr>
      </w:pPr>
    </w:p>
    <w:p w14:paraId="656CC482" w14:textId="18BBACE2" w:rsidR="00AC501C" w:rsidRDefault="00AC501C" w:rsidP="0081201B">
      <w:pPr>
        <w:pStyle w:val="norm"/>
        <w:spacing w:line="240" w:lineRule="auto"/>
        <w:ind w:firstLine="284"/>
        <w:jc w:val="right"/>
        <w:rPr>
          <w:rFonts w:ascii="GHEA Grapalat" w:hAnsi="GHEA Grapalat" w:cs="Sylfaen"/>
          <w:b/>
          <w:sz w:val="20"/>
          <w:lang w:val="es-ES"/>
        </w:rPr>
      </w:pPr>
    </w:p>
    <w:p w14:paraId="777EFE83" w14:textId="0801C46B"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7BCE53A2"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02258D">
        <w:rPr>
          <w:rFonts w:ascii="GHEA Grapalat" w:hAnsi="GHEA Grapalat"/>
          <w:b/>
          <w:lang w:val="es-ES"/>
        </w:rPr>
        <w:t>ԳՀԱՇՁԲ-</w:t>
      </w:r>
      <w:r w:rsidR="005705B1">
        <w:rPr>
          <w:rFonts w:ascii="GHEA Grapalat" w:hAnsi="GHEA Grapalat"/>
          <w:b/>
          <w:lang w:val="es-ES"/>
        </w:rPr>
        <w:t>26/44</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C0E5F87" w:rsidR="0081201B" w:rsidRPr="005E1F72" w:rsidRDefault="0002258D"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r w:rsidR="0081201B" w:rsidRPr="005E1F72">
        <w:rPr>
          <w:rFonts w:ascii="GHEA Grapalat" w:hAnsi="GHEA Grapalat" w:cs="Sylfaen"/>
          <w:b/>
          <w:lang w:val="es-ES"/>
        </w:rPr>
        <w:t>ի</w:t>
      </w:r>
      <w:proofErr w:type="spellEnd"/>
      <w:r w:rsidR="0081201B" w:rsidRPr="005E1F72">
        <w:rPr>
          <w:rFonts w:ascii="GHEA Grapalat" w:hAnsi="GHEA Grapalat" w:cs="Arial"/>
          <w:b/>
          <w:lang w:val="es-ES"/>
        </w:rPr>
        <w:t xml:space="preserve"> </w:t>
      </w:r>
      <w:proofErr w:type="spellStart"/>
      <w:r w:rsidR="0081201B"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038DEB2A" w:rsidR="0081201B" w:rsidRPr="0093002B" w:rsidRDefault="0002258D"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81201B" w:rsidRPr="0093002B">
        <w:rPr>
          <w:rFonts w:ascii="GHEA Grapalat" w:hAnsi="GHEA Grapalat" w:cs="Sylfaen"/>
          <w:color w:val="auto"/>
          <w:sz w:val="24"/>
          <w:szCs w:val="24"/>
          <w:lang w:val="es-ES"/>
        </w:rPr>
        <w:t>ին</w:t>
      </w:r>
      <w:proofErr w:type="spellEnd"/>
      <w:r w:rsidR="0081201B" w:rsidRPr="0093002B">
        <w:rPr>
          <w:rFonts w:ascii="GHEA Grapalat" w:hAnsi="GHEA Grapalat" w:cs="Sylfaen"/>
          <w:color w:val="auto"/>
          <w:sz w:val="24"/>
          <w:szCs w:val="24"/>
          <w:lang w:val="es-ES"/>
        </w:rPr>
        <w:t xml:space="preserve"> </w:t>
      </w:r>
      <w:proofErr w:type="spellStart"/>
      <w:r w:rsidR="0081201B" w:rsidRPr="0093002B">
        <w:rPr>
          <w:rFonts w:ascii="GHEA Grapalat" w:hAnsi="GHEA Grapalat" w:cs="Sylfaen"/>
          <w:color w:val="auto"/>
          <w:sz w:val="24"/>
          <w:szCs w:val="24"/>
          <w:lang w:val="es-ES"/>
        </w:rPr>
        <w:t>մասնակցելու</w:t>
      </w:r>
      <w:proofErr w:type="spellEnd"/>
      <w:r w:rsidR="0081201B"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772D2C73"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02258D">
        <w:rPr>
          <w:rFonts w:ascii="GHEA Grapalat" w:hAnsi="GHEA Grapalat"/>
          <w:b/>
          <w:lang w:val="es-ES"/>
        </w:rPr>
        <w:t>ԳՀԱՇՁԲ-</w:t>
      </w:r>
      <w:r w:rsidR="005705B1">
        <w:rPr>
          <w:rFonts w:ascii="GHEA Grapalat" w:hAnsi="GHEA Grapalat"/>
          <w:b/>
          <w:lang w:val="es-ES"/>
        </w:rPr>
        <w:t>26/44</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անվանումը</w:t>
      </w:r>
    </w:p>
    <w:p w14:paraId="71686761" w14:textId="2A78D268" w:rsidR="0081201B" w:rsidRPr="0093002B" w:rsidRDefault="0002258D"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81201B" w:rsidRPr="0093002B">
        <w:rPr>
          <w:rFonts w:ascii="GHEA Grapalat" w:hAnsi="GHEA Grapalat" w:cs="Sylfaen"/>
          <w:sz w:val="20"/>
          <w:szCs w:val="20"/>
          <w:lang w:val="es-ES"/>
        </w:rPr>
        <w:t>ի</w:t>
      </w:r>
      <w:proofErr w:type="spellEnd"/>
      <w:r w:rsidR="0081201B" w:rsidRPr="0093002B">
        <w:rPr>
          <w:rFonts w:ascii="GHEA Grapalat" w:hAnsi="GHEA Grapalat" w:cs="Arial"/>
          <w:sz w:val="16"/>
          <w:szCs w:val="16"/>
          <w:lang w:val="es-ES"/>
        </w:rPr>
        <w:t xml:space="preserve"> </w:t>
      </w:r>
      <w:r w:rsidR="0081201B" w:rsidRPr="0093002B">
        <w:rPr>
          <w:rFonts w:ascii="GHEA Grapalat" w:hAnsi="GHEA Grapalat"/>
          <w:u w:val="single"/>
          <w:lang w:val="es-ES"/>
        </w:rPr>
        <w:tab/>
        <w:t xml:space="preserve">    </w:t>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t xml:space="preserve">     </w:t>
      </w:r>
      <w:r w:rsidR="0081201B" w:rsidRPr="0093002B">
        <w:rPr>
          <w:rFonts w:ascii="GHEA Grapalat" w:hAnsi="GHEA Grapalat" w:cs="Sylfaen"/>
          <w:sz w:val="20"/>
          <w:szCs w:val="20"/>
          <w:lang w:val="es-ES"/>
        </w:rPr>
        <w:t xml:space="preserve"> </w:t>
      </w:r>
      <w:proofErr w:type="spellStart"/>
      <w:proofErr w:type="gramStart"/>
      <w:r w:rsidR="0081201B" w:rsidRPr="0093002B">
        <w:rPr>
          <w:rFonts w:ascii="GHEA Grapalat" w:hAnsi="GHEA Grapalat" w:cs="Sylfaen"/>
          <w:sz w:val="20"/>
          <w:szCs w:val="20"/>
          <w:lang w:val="es-ES"/>
        </w:rPr>
        <w:t>չափաբաժնին</w:t>
      </w:r>
      <w:proofErr w:type="spellEnd"/>
      <w:r w:rsidR="0081201B" w:rsidRPr="0093002B">
        <w:rPr>
          <w:rFonts w:ascii="GHEA Grapalat" w:hAnsi="GHEA Grapalat" w:cs="Arial"/>
          <w:sz w:val="20"/>
          <w:szCs w:val="20"/>
          <w:lang w:val="es-ES"/>
        </w:rPr>
        <w:t xml:space="preserve">  (</w:t>
      </w:r>
      <w:proofErr w:type="spellStart"/>
      <w:proofErr w:type="gramEnd"/>
      <w:r w:rsidR="0081201B" w:rsidRPr="0093002B">
        <w:rPr>
          <w:rFonts w:ascii="GHEA Grapalat" w:hAnsi="GHEA Grapalat" w:cs="Sylfaen"/>
          <w:sz w:val="20"/>
          <w:szCs w:val="20"/>
          <w:lang w:val="es-ES"/>
        </w:rPr>
        <w:t>չափաբաժիններին</w:t>
      </w:r>
      <w:proofErr w:type="spellEnd"/>
      <w:r w:rsidR="0081201B" w:rsidRPr="0093002B">
        <w:rPr>
          <w:rFonts w:ascii="GHEA Grapalat" w:hAnsi="GHEA Grapalat" w:cs="Arial"/>
          <w:sz w:val="20"/>
          <w:szCs w:val="20"/>
          <w:lang w:val="es-ES"/>
        </w:rPr>
        <w:t xml:space="preserve">) </w:t>
      </w:r>
      <w:r w:rsidR="0081201B" w:rsidRPr="0093002B">
        <w:rPr>
          <w:rFonts w:ascii="GHEA Grapalat" w:hAnsi="GHEA Grapalat" w:cs="Sylfaen"/>
          <w:sz w:val="20"/>
          <w:szCs w:val="20"/>
          <w:lang w:val="es-ES"/>
        </w:rPr>
        <w:t>և</w:t>
      </w:r>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հրավերի</w:t>
      </w:r>
      <w:proofErr w:type="spellEnd"/>
      <w:r w:rsidR="0081201B"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rsidP="0081201B">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rsidP="0081201B">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329881DC"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5705B1">
        <w:rPr>
          <w:rFonts w:ascii="GHEA Grapalat" w:hAnsi="GHEA Grapalat"/>
          <w:b/>
          <w:lang w:val="es-ES"/>
        </w:rPr>
        <w:t>26/44</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556AFC0F"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5705B1">
        <w:rPr>
          <w:rFonts w:ascii="GHEA Grapalat" w:hAnsi="GHEA Grapalat"/>
          <w:b/>
          <w:lang w:val="es-ES"/>
        </w:rPr>
        <w:t>26/44</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rsidP="0081201B">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rsidP="0081201B">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7E6F5F9E" w14:textId="77777777" w:rsidR="0081201B" w:rsidRPr="00D345C1" w:rsidRDefault="0081201B" w:rsidP="0081201B">
      <w:pPr>
        <w:ind w:firstLine="708"/>
        <w:jc w:val="both"/>
        <w:rPr>
          <w:rFonts w:ascii="GHEA Grapalat" w:hAnsi="GHEA Grapalat"/>
          <w:color w:val="FF0000"/>
          <w:sz w:val="20"/>
          <w:lang w:val="es-ES"/>
        </w:rPr>
      </w:pPr>
      <w:proofErr w:type="spellStart"/>
      <w:r w:rsidRPr="00D345C1">
        <w:rPr>
          <w:rFonts w:ascii="GHEA Grapalat" w:hAnsi="GHEA Grapalat"/>
          <w:color w:val="FF0000"/>
          <w:sz w:val="20"/>
          <w:lang w:val="es-ES"/>
        </w:rPr>
        <w:t>Կից</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ներկայացվում</w:t>
      </w:r>
      <w:proofErr w:type="spellEnd"/>
      <w:r w:rsidRPr="00D345C1">
        <w:rPr>
          <w:rFonts w:ascii="GHEA Grapalat" w:hAnsi="GHEA Grapalat"/>
          <w:color w:val="FF0000"/>
          <w:sz w:val="20"/>
          <w:lang w:val="es-ES"/>
        </w:rPr>
        <w:t xml:space="preserve"> է </w:t>
      </w:r>
      <w:proofErr w:type="spellStart"/>
      <w:r w:rsidRPr="00D345C1">
        <w:rPr>
          <w:rFonts w:ascii="GHEA Grapalat" w:hAnsi="GHEA Grapalat"/>
          <w:color w:val="FF0000"/>
          <w:sz w:val="20"/>
          <w:lang w:val="es-ES"/>
        </w:rPr>
        <w:t>հրավերին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կցված</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նախագծային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փաստաթղթերով</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սահմանված</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տեխնիկական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բնութագրերին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համապատասխանող</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սարքերի</w:t>
      </w:r>
      <w:proofErr w:type="spellEnd"/>
      <w:r w:rsidRPr="00D345C1">
        <w:rPr>
          <w:rFonts w:ascii="GHEA Grapalat" w:hAnsi="GHEA Grapalat"/>
          <w:color w:val="FF0000"/>
          <w:sz w:val="20"/>
          <w:lang w:val="es-ES"/>
        </w:rPr>
        <w:t xml:space="preserve"> և </w:t>
      </w:r>
      <w:proofErr w:type="spellStart"/>
      <w:r w:rsidRPr="00D345C1">
        <w:rPr>
          <w:rFonts w:ascii="GHEA Grapalat" w:hAnsi="GHEA Grapalat"/>
          <w:color w:val="FF0000"/>
          <w:sz w:val="20"/>
          <w:lang w:val="es-ES"/>
        </w:rPr>
        <w:t>սարքավորումների</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տեխնիկական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բնութագրերը</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ապրանքային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նշանները</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ֆիրմային</w:t>
      </w:r>
      <w:proofErr w:type="spellEnd"/>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անվանումները</w:t>
      </w:r>
      <w:proofErr w:type="spellEnd"/>
      <w:r w:rsidRPr="00D345C1">
        <w:rPr>
          <w:rFonts w:ascii="GHEA Grapalat" w:hAnsi="GHEA Grapalat"/>
          <w:color w:val="FF0000"/>
          <w:sz w:val="20"/>
          <w:lang w:val="es-ES"/>
        </w:rPr>
        <w:t xml:space="preserve">, </w:t>
      </w:r>
      <w:r w:rsidRPr="00D345C1">
        <w:rPr>
          <w:rFonts w:ascii="GHEA Grapalat" w:hAnsi="GHEA Grapalat"/>
          <w:color w:val="FF0000"/>
          <w:sz w:val="20"/>
          <w:lang w:val="hy-AM"/>
        </w:rPr>
        <w:t>մակնիշները</w:t>
      </w:r>
      <w:r w:rsidRPr="00D345C1">
        <w:rPr>
          <w:rFonts w:ascii="GHEA Grapalat" w:hAnsi="GHEA Grapalat"/>
          <w:color w:val="FF0000"/>
          <w:sz w:val="20"/>
          <w:lang w:val="es-ES"/>
        </w:rPr>
        <w:t xml:space="preserve">, </w:t>
      </w:r>
      <w:proofErr w:type="spellStart"/>
      <w:r w:rsidRPr="00D345C1">
        <w:rPr>
          <w:rFonts w:ascii="GHEA Grapalat" w:hAnsi="GHEA Grapalat"/>
          <w:color w:val="FF0000"/>
          <w:sz w:val="20"/>
          <w:lang w:val="es-ES"/>
        </w:rPr>
        <w:t>արտադրողները</w:t>
      </w:r>
      <w:proofErr w:type="spellEnd"/>
      <w:r w:rsidRPr="00D345C1">
        <w:rPr>
          <w:rFonts w:ascii="GHEA Grapalat" w:hAnsi="GHEA Grapalat"/>
          <w:color w:val="FF0000"/>
          <w:sz w:val="20"/>
          <w:lang w:val="es-ES"/>
        </w:rPr>
        <w:t xml:space="preserve"> և </w:t>
      </w:r>
      <w:proofErr w:type="spellStart"/>
      <w:r w:rsidRPr="00D345C1">
        <w:rPr>
          <w:rFonts w:ascii="GHEA Grapalat" w:hAnsi="GHEA Grapalat"/>
          <w:color w:val="FF0000"/>
          <w:sz w:val="20"/>
          <w:lang w:val="es-ES"/>
        </w:rPr>
        <w:t>երաշխիքային</w:t>
      </w:r>
      <w:proofErr w:type="spellEnd"/>
      <w:r w:rsidRPr="00D345C1">
        <w:rPr>
          <w:rFonts w:ascii="GHEA Grapalat" w:hAnsi="GHEA Grapalat"/>
          <w:color w:val="FF0000"/>
          <w:sz w:val="20"/>
          <w:lang w:val="es-ES"/>
        </w:rPr>
        <w:t xml:space="preserve"> </w:t>
      </w:r>
      <w:proofErr w:type="spellStart"/>
      <w:proofErr w:type="gramStart"/>
      <w:r w:rsidRPr="00D345C1">
        <w:rPr>
          <w:rFonts w:ascii="GHEA Grapalat" w:hAnsi="GHEA Grapalat"/>
          <w:color w:val="FF0000"/>
          <w:sz w:val="20"/>
          <w:lang w:val="es-ES"/>
        </w:rPr>
        <w:t>ժամկետները</w:t>
      </w:r>
      <w:proofErr w:type="spellEnd"/>
      <w:r w:rsidRPr="00D345C1">
        <w:rPr>
          <w:rFonts w:ascii="GHEA Grapalat" w:hAnsi="GHEA Grapalat"/>
          <w:color w:val="FF0000"/>
          <w:sz w:val="20"/>
          <w:lang w:val="es-ES"/>
        </w:rPr>
        <w:t>:*</w:t>
      </w:r>
      <w:proofErr w:type="gramEnd"/>
      <w:r w:rsidRPr="00D345C1">
        <w:rPr>
          <w:rFonts w:ascii="GHEA Grapalat" w:hAnsi="GHEA Grapalat"/>
          <w:color w:val="FF0000"/>
          <w:sz w:val="20"/>
          <w:lang w:val="es-ES"/>
        </w:rPr>
        <w:t>**</w:t>
      </w:r>
    </w:p>
    <w:p w14:paraId="11B43CE4" w14:textId="77777777" w:rsidR="0081201B" w:rsidRPr="0093002B" w:rsidRDefault="0081201B" w:rsidP="0081201B">
      <w:pPr>
        <w:ind w:firstLine="708"/>
        <w:jc w:val="both"/>
        <w:rPr>
          <w:rFonts w:ascii="GHEA Grapalat" w:hAnsi="GHEA Grapalat"/>
          <w:sz w:val="2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3D954238"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5705B1">
        <w:rPr>
          <w:rFonts w:ascii="GHEA Grapalat" w:hAnsi="GHEA Grapalat"/>
          <w:b/>
          <w:lang w:val="hy-AM"/>
        </w:rPr>
        <w:t>26/44</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7DCC4B52"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02258D">
        <w:rPr>
          <w:rFonts w:ascii="GHEA Grapalat" w:hAnsi="GHEA Grapalat" w:cs="Sylfaen"/>
          <w:b/>
          <w:lang w:val="hy-AM"/>
        </w:rPr>
        <w:t>գնանշման հարցում</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06F1CE01" w14:textId="77777777" w:rsidR="000778C8" w:rsidRDefault="000778C8" w:rsidP="000E20A1">
      <w:pPr>
        <w:spacing w:line="360" w:lineRule="auto"/>
        <w:jc w:val="center"/>
        <w:rPr>
          <w:rFonts w:ascii="GHEA Grapalat" w:eastAsia="GHEA Grapalat" w:hAnsi="GHEA Grapalat" w:cs="GHEA Grapalat"/>
          <w:b/>
        </w:rPr>
      </w:pPr>
    </w:p>
    <w:p w14:paraId="13268F35" w14:textId="57237950"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38BCA106"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5705B1">
        <w:rPr>
          <w:rFonts w:ascii="GHEA Grapalat" w:hAnsi="GHEA Grapalat"/>
          <w:b/>
          <w:lang w:val="hy-AM"/>
        </w:rPr>
        <w:t>26/44</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4174503A" w:rsidR="00B2572B" w:rsidRPr="007320DA" w:rsidRDefault="0002258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7320DA">
        <w:rPr>
          <w:rFonts w:ascii="GHEA Grapalat" w:hAnsi="GHEA Grapalat" w:cs="Arial"/>
          <w:b/>
          <w:lang w:val="hy-AM"/>
        </w:rPr>
        <w:t xml:space="preserve">ի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66FF806F"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2258D">
        <w:rPr>
          <w:rFonts w:ascii="GHEA Grapalat" w:hAnsi="GHEA Grapalat" w:cs="Arial"/>
          <w:sz w:val="20"/>
          <w:szCs w:val="20"/>
          <w:lang w:val="es-ES"/>
        </w:rPr>
        <w:t>ԳՀԱՇՁԲ-</w:t>
      </w:r>
      <w:r w:rsidR="005705B1">
        <w:rPr>
          <w:rFonts w:ascii="GHEA Grapalat" w:hAnsi="GHEA Grapalat" w:cs="Arial"/>
          <w:sz w:val="20"/>
          <w:szCs w:val="20"/>
          <w:lang w:val="es-ES"/>
        </w:rPr>
        <w:t>26/</w:t>
      </w:r>
      <w:proofErr w:type="gramStart"/>
      <w:r w:rsidR="005705B1">
        <w:rPr>
          <w:rFonts w:ascii="GHEA Grapalat" w:hAnsi="GHEA Grapalat" w:cs="Arial"/>
          <w:sz w:val="20"/>
          <w:szCs w:val="20"/>
          <w:lang w:val="es-ES"/>
        </w:rPr>
        <w:t>44</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F27486"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B14A5">
        <w:trPr>
          <w:trHeight w:val="467"/>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6B3C3D" w:rsidRPr="00F27486"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6B3C3D" w:rsidRPr="007320DA" w:rsidRDefault="006B3C3D" w:rsidP="006B3C3D">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4DFBF033" w:rsidR="006B3C3D" w:rsidRPr="009650A0" w:rsidRDefault="005C1E31" w:rsidP="006B3C3D">
            <w:pPr>
              <w:rPr>
                <w:rFonts w:ascii="GHEA Grapalat" w:hAnsi="GHEA Grapalat" w:cs="Arial"/>
                <w:sz w:val="16"/>
                <w:szCs w:val="16"/>
                <w:lang w:val="es-ES"/>
              </w:rPr>
            </w:pPr>
            <w:r>
              <w:rPr>
                <w:rFonts w:ascii="GHEA Grapalat" w:hAnsi="GHEA Grapalat" w:cs="Arial"/>
                <w:color w:val="000000"/>
                <w:sz w:val="20"/>
                <w:szCs w:val="20"/>
                <w:lang w:val="hy-AM"/>
              </w:rPr>
              <w:t>Երևան քաղաքի Ավան վարչական շրջանի փողոցների և միջբակային տարածքների ասֆալտբետոնյա ծածկի վերանորոգման և պահպանման</w:t>
            </w:r>
            <w:r w:rsidR="00A64109">
              <w:rPr>
                <w:rFonts w:ascii="GHEA Grapalat" w:hAnsi="GHEA Grapalat" w:cs="Arial"/>
                <w:color w:val="000000"/>
                <w:sz w:val="20"/>
                <w:szCs w:val="20"/>
                <w:lang w:val="hy-AM"/>
              </w:rPr>
              <w:t xml:space="preserve"> </w:t>
            </w:r>
            <w:r w:rsidR="006B3FAE" w:rsidRPr="006B3FAE">
              <w:rPr>
                <w:rFonts w:ascii="GHEA Grapalat" w:hAnsi="GHEA Grapalat" w:cs="Arial"/>
                <w:color w:val="000000"/>
                <w:sz w:val="20"/>
                <w:szCs w:val="20"/>
                <w:lang w:val="hy-AM"/>
              </w:rPr>
              <w:t xml:space="preserve">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6B3C3D" w:rsidRPr="007320DA" w:rsidRDefault="006B3C3D" w:rsidP="006B3C3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6B3C3D" w:rsidRPr="007320DA" w:rsidRDefault="006B3C3D" w:rsidP="006B3C3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6B3C3D" w:rsidRPr="007320DA" w:rsidRDefault="006B3C3D" w:rsidP="006B3C3D">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2"/>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4A4AE43D" w14:textId="0093A7B8" w:rsidR="000B1088" w:rsidRPr="005E1F72" w:rsidDel="000B1088" w:rsidRDefault="000B1088" w:rsidP="000B1088">
      <w:pPr>
        <w:pStyle w:val="BodyTextIndent3"/>
        <w:spacing w:line="240" w:lineRule="auto"/>
        <w:jc w:val="right"/>
        <w:rPr>
          <w:rFonts w:ascii="GHEA Grapalat" w:hAnsi="GHEA Grapalat"/>
          <w:i/>
          <w:lang w:val="es-ES" w:eastAsia="ru-RU"/>
        </w:rPr>
      </w:pPr>
    </w:p>
    <w:p w14:paraId="3069B91B" w14:textId="63D95F71" w:rsidR="001128DB" w:rsidRDefault="001128DB" w:rsidP="001128DB">
      <w:pPr>
        <w:pStyle w:val="BodyTextIndent3"/>
        <w:spacing w:line="240" w:lineRule="auto"/>
        <w:jc w:val="center"/>
        <w:rPr>
          <w:rFonts w:ascii="GHEA Grapalat" w:hAnsi="GHEA Grapalat" w:cs="Sylfaen"/>
          <w:lang w:val="hy-AM"/>
        </w:rPr>
      </w:pPr>
    </w:p>
    <w:p w14:paraId="2BA90720" w14:textId="4D944CE7" w:rsidR="00B054F4" w:rsidRDefault="00B054F4" w:rsidP="001557AE">
      <w:pPr>
        <w:pStyle w:val="BodyTextIndent3"/>
        <w:spacing w:line="240" w:lineRule="auto"/>
        <w:jc w:val="right"/>
        <w:rPr>
          <w:rFonts w:ascii="GHEA Grapalat" w:hAnsi="GHEA Grapalat" w:cs="Sylfaen"/>
          <w:b/>
          <w:lang w:val="hy-AM"/>
        </w:rPr>
      </w:pPr>
    </w:p>
    <w:p w14:paraId="4D5725E4" w14:textId="23556BDB" w:rsidR="00C05186" w:rsidRDefault="00C05186" w:rsidP="001557AE">
      <w:pPr>
        <w:pStyle w:val="BodyTextIndent3"/>
        <w:spacing w:line="240" w:lineRule="auto"/>
        <w:jc w:val="right"/>
        <w:rPr>
          <w:rFonts w:ascii="GHEA Grapalat" w:hAnsi="GHEA Grapalat" w:cs="Sylfaen"/>
          <w:b/>
          <w:lang w:val="hy-AM"/>
        </w:rPr>
      </w:pPr>
    </w:p>
    <w:p w14:paraId="1F1763BD" w14:textId="5F59FF75" w:rsidR="00C05186" w:rsidRDefault="00C05186" w:rsidP="001557AE">
      <w:pPr>
        <w:pStyle w:val="BodyTextIndent3"/>
        <w:spacing w:line="240" w:lineRule="auto"/>
        <w:jc w:val="right"/>
        <w:rPr>
          <w:rFonts w:ascii="GHEA Grapalat" w:hAnsi="GHEA Grapalat" w:cs="Sylfaen"/>
          <w:b/>
          <w:lang w:val="hy-AM"/>
        </w:rPr>
      </w:pPr>
    </w:p>
    <w:p w14:paraId="1AAA1561" w14:textId="0A02F6F8" w:rsidR="00C05186" w:rsidRDefault="00C05186" w:rsidP="001557AE">
      <w:pPr>
        <w:pStyle w:val="BodyTextIndent3"/>
        <w:spacing w:line="240" w:lineRule="auto"/>
        <w:jc w:val="right"/>
        <w:rPr>
          <w:rFonts w:ascii="GHEA Grapalat" w:hAnsi="GHEA Grapalat" w:cs="Sylfaen"/>
          <w:b/>
          <w:lang w:val="hy-AM"/>
        </w:rPr>
      </w:pPr>
    </w:p>
    <w:p w14:paraId="2EC93B92" w14:textId="78FF21B5" w:rsidR="00C05186" w:rsidRDefault="00C05186" w:rsidP="001557AE">
      <w:pPr>
        <w:pStyle w:val="BodyTextIndent3"/>
        <w:spacing w:line="240" w:lineRule="auto"/>
        <w:jc w:val="right"/>
        <w:rPr>
          <w:rFonts w:ascii="GHEA Grapalat" w:hAnsi="GHEA Grapalat" w:cs="Sylfaen"/>
          <w:b/>
          <w:lang w:val="hy-AM"/>
        </w:rPr>
      </w:pPr>
    </w:p>
    <w:p w14:paraId="6EBD1C81" w14:textId="67FB7586" w:rsidR="00C05186" w:rsidRDefault="00C05186" w:rsidP="001557AE">
      <w:pPr>
        <w:pStyle w:val="BodyTextIndent3"/>
        <w:spacing w:line="240" w:lineRule="auto"/>
        <w:jc w:val="right"/>
        <w:rPr>
          <w:rFonts w:ascii="GHEA Grapalat" w:hAnsi="GHEA Grapalat" w:cs="Sylfaen"/>
          <w:b/>
          <w:lang w:val="hy-AM"/>
        </w:rPr>
      </w:pPr>
    </w:p>
    <w:p w14:paraId="34D88ED7" w14:textId="72EC9CED" w:rsidR="00C05186" w:rsidRDefault="00C05186" w:rsidP="001557AE">
      <w:pPr>
        <w:pStyle w:val="BodyTextIndent3"/>
        <w:spacing w:line="240" w:lineRule="auto"/>
        <w:jc w:val="right"/>
        <w:rPr>
          <w:rFonts w:ascii="GHEA Grapalat" w:hAnsi="GHEA Grapalat" w:cs="Sylfaen"/>
          <w:b/>
          <w:lang w:val="hy-AM"/>
        </w:rPr>
      </w:pPr>
    </w:p>
    <w:p w14:paraId="7A4D3398" w14:textId="7EC14607" w:rsidR="00C05186" w:rsidRDefault="00C05186" w:rsidP="001557AE">
      <w:pPr>
        <w:pStyle w:val="BodyTextIndent3"/>
        <w:spacing w:line="240" w:lineRule="auto"/>
        <w:jc w:val="right"/>
        <w:rPr>
          <w:rFonts w:ascii="GHEA Grapalat" w:hAnsi="GHEA Grapalat" w:cs="Sylfaen"/>
          <w:b/>
          <w:lang w:val="hy-AM"/>
        </w:rPr>
      </w:pPr>
    </w:p>
    <w:p w14:paraId="57A86577" w14:textId="724967DC" w:rsidR="00C05186" w:rsidRDefault="00C05186" w:rsidP="001557AE">
      <w:pPr>
        <w:pStyle w:val="BodyTextIndent3"/>
        <w:spacing w:line="240" w:lineRule="auto"/>
        <w:jc w:val="right"/>
        <w:rPr>
          <w:rFonts w:ascii="GHEA Grapalat" w:hAnsi="GHEA Grapalat" w:cs="Sylfaen"/>
          <w:b/>
          <w:lang w:val="hy-AM"/>
        </w:rPr>
      </w:pPr>
    </w:p>
    <w:p w14:paraId="052256C4" w14:textId="116749CA" w:rsidR="00C05186" w:rsidRDefault="00C05186" w:rsidP="001557AE">
      <w:pPr>
        <w:pStyle w:val="BodyTextIndent3"/>
        <w:spacing w:line="240" w:lineRule="auto"/>
        <w:jc w:val="right"/>
        <w:rPr>
          <w:rFonts w:ascii="GHEA Grapalat" w:hAnsi="GHEA Grapalat" w:cs="Sylfaen"/>
          <w:b/>
          <w:lang w:val="hy-AM"/>
        </w:rPr>
      </w:pPr>
    </w:p>
    <w:p w14:paraId="428680C8" w14:textId="3D074D8D" w:rsidR="00C05186" w:rsidRDefault="00C05186" w:rsidP="001557AE">
      <w:pPr>
        <w:pStyle w:val="BodyTextIndent3"/>
        <w:spacing w:line="240" w:lineRule="auto"/>
        <w:jc w:val="right"/>
        <w:rPr>
          <w:rFonts w:ascii="GHEA Grapalat" w:hAnsi="GHEA Grapalat" w:cs="Sylfaen"/>
          <w:b/>
          <w:lang w:val="hy-AM"/>
        </w:rPr>
      </w:pPr>
    </w:p>
    <w:p w14:paraId="5C36EC58" w14:textId="4215C8CE" w:rsidR="00C05186" w:rsidRDefault="00C05186" w:rsidP="001557AE">
      <w:pPr>
        <w:pStyle w:val="BodyTextIndent3"/>
        <w:spacing w:line="240" w:lineRule="auto"/>
        <w:jc w:val="right"/>
        <w:rPr>
          <w:rFonts w:ascii="GHEA Grapalat" w:hAnsi="GHEA Grapalat" w:cs="Sylfaen"/>
          <w:b/>
          <w:lang w:val="hy-AM"/>
        </w:rPr>
      </w:pPr>
    </w:p>
    <w:p w14:paraId="2C57678D" w14:textId="77777777" w:rsidR="007E799F" w:rsidRDefault="007E799F" w:rsidP="001557AE">
      <w:pPr>
        <w:pStyle w:val="BodyTextIndent3"/>
        <w:spacing w:line="240" w:lineRule="auto"/>
        <w:jc w:val="right"/>
        <w:rPr>
          <w:rFonts w:ascii="GHEA Grapalat" w:hAnsi="GHEA Grapalat" w:cs="Sylfaen"/>
          <w:b/>
          <w:lang w:val="hy-AM"/>
        </w:rPr>
      </w:pPr>
    </w:p>
    <w:p w14:paraId="2F66073D" w14:textId="7305F67F" w:rsidR="007E799F" w:rsidRDefault="007E799F" w:rsidP="001557AE">
      <w:pPr>
        <w:pStyle w:val="BodyTextIndent3"/>
        <w:spacing w:line="240" w:lineRule="auto"/>
        <w:jc w:val="right"/>
        <w:rPr>
          <w:rFonts w:ascii="GHEA Grapalat" w:hAnsi="GHEA Grapalat" w:cs="Sylfaen"/>
          <w:b/>
          <w:lang w:val="hy-AM"/>
        </w:rPr>
      </w:pPr>
    </w:p>
    <w:p w14:paraId="6E08B61F" w14:textId="55513E06" w:rsidR="000E5692" w:rsidRDefault="000E5692" w:rsidP="001557AE">
      <w:pPr>
        <w:pStyle w:val="BodyTextIndent3"/>
        <w:spacing w:line="240" w:lineRule="auto"/>
        <w:jc w:val="right"/>
        <w:rPr>
          <w:rFonts w:ascii="GHEA Grapalat" w:hAnsi="GHEA Grapalat" w:cs="Sylfaen"/>
          <w:b/>
          <w:lang w:val="hy-AM"/>
        </w:rPr>
      </w:pPr>
    </w:p>
    <w:p w14:paraId="28C54E56" w14:textId="77777777" w:rsidR="008B5049" w:rsidRDefault="008B5049" w:rsidP="001557AE">
      <w:pPr>
        <w:pStyle w:val="BodyTextIndent3"/>
        <w:spacing w:line="240" w:lineRule="auto"/>
        <w:jc w:val="right"/>
        <w:rPr>
          <w:rFonts w:ascii="GHEA Grapalat" w:hAnsi="GHEA Grapalat" w:cs="Sylfaen"/>
          <w:b/>
          <w:lang w:val="hy-AM"/>
        </w:rPr>
      </w:pPr>
    </w:p>
    <w:p w14:paraId="3622D8E5" w14:textId="5AC260CE"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5AA4EB5F"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5705B1">
        <w:rPr>
          <w:rFonts w:ascii="GHEA Grapalat" w:hAnsi="GHEA Grapalat"/>
          <w:b/>
          <w:lang w:val="hy-AM"/>
        </w:rPr>
        <w:t>26/44</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7F179C02" w:rsidR="00B2572B" w:rsidRDefault="0002258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2D76EF43" w14:textId="77777777" w:rsidR="004948B3" w:rsidRPr="0093002B" w:rsidRDefault="004948B3" w:rsidP="004948B3">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6C5A3EC" w14:textId="77777777" w:rsidR="004948B3" w:rsidRPr="0093002B" w:rsidRDefault="004948B3" w:rsidP="004948B3">
      <w:pPr>
        <w:pStyle w:val="NormalWeb"/>
        <w:shd w:val="clear" w:color="auto" w:fill="FFFFFF"/>
        <w:spacing w:before="0" w:beforeAutospacing="0" w:after="0" w:afterAutospacing="0"/>
        <w:ind w:firstLine="375"/>
        <w:rPr>
          <w:rStyle w:val="Strong"/>
          <w:lang w:val="hy-AM"/>
        </w:rPr>
      </w:pPr>
    </w:p>
    <w:p w14:paraId="272E729F"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Pr>
          <w:rStyle w:val="Strong"/>
          <w:rFonts w:ascii="GHEA Grapalat" w:hAnsi="GHEA Grapalat"/>
          <w:b w:val="0"/>
          <w:bCs w:val="0"/>
          <w:sz w:val="20"/>
          <w:szCs w:val="20"/>
          <w:lang w:val="hy-AM"/>
        </w:rPr>
        <w:t xml:space="preserve">, 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BF00817" w14:textId="77777777" w:rsidR="004948B3" w:rsidRPr="0093002B" w:rsidRDefault="004948B3" w:rsidP="004948B3">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2733B64" w14:textId="3A61D8AE" w:rsidR="004948B3" w:rsidRPr="00755612" w:rsidRDefault="004948B3" w:rsidP="004948B3">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5705B1">
        <w:rPr>
          <w:rFonts w:ascii="GHEA Grapalat" w:hAnsi="GHEA Grapalat" w:cs="Arial"/>
          <w:b/>
          <w:sz w:val="20"/>
          <w:szCs w:val="20"/>
          <w:lang w:val="hy-AM"/>
        </w:rPr>
        <w:t>26/44</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19BA276C" w14:textId="77777777" w:rsidR="004948B3" w:rsidRPr="0093002B" w:rsidRDefault="004948B3" w:rsidP="004948B3">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58727A4"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D087B0B" w14:textId="77777777" w:rsidR="004948B3" w:rsidRPr="0093002B" w:rsidRDefault="004948B3" w:rsidP="004948B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965453D"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4D1E12E5"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5C7BDF3" w14:textId="77777777" w:rsidR="004948B3" w:rsidRPr="0093002B" w:rsidRDefault="004948B3" w:rsidP="004948B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2ACED631"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BFBD12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66934CE2" w14:textId="77777777" w:rsidR="004948B3" w:rsidRPr="00965EF3"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6B298746" w14:textId="791347C1" w:rsidR="004948B3" w:rsidRPr="009037A3" w:rsidRDefault="004948B3" w:rsidP="009037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5705B1">
        <w:rPr>
          <w:rFonts w:ascii="GHEA Grapalat" w:hAnsi="GHEA Grapalat" w:cs="Arial"/>
          <w:b/>
          <w:sz w:val="20"/>
          <w:szCs w:val="20"/>
          <w:lang w:val="hy-AM"/>
        </w:rPr>
        <w:t>26/44</w:t>
      </w:r>
      <w:r w:rsidRPr="00965EF3">
        <w:rPr>
          <w:rFonts w:ascii="GHEA Grapalat" w:hAnsi="GHEA Grapalat"/>
          <w:sz w:val="20"/>
          <w:szCs w:val="20"/>
          <w:lang w:val="hy-AM"/>
        </w:rPr>
        <w:t xml:space="preserve"> ծածկագրով </w:t>
      </w:r>
      <w:r w:rsidRPr="009037A3">
        <w:rPr>
          <w:rFonts w:ascii="GHEA Grapalat" w:hAnsi="GHEA Grapalat"/>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8A2C22">
        <w:rPr>
          <w:rFonts w:ascii="GHEA Grapalat" w:hAnsi="GHEA Grapalat" w:cs="Sylfaen"/>
          <w:b/>
          <w:bCs/>
          <w:sz w:val="20"/>
          <w:lang w:val="hy-AM"/>
        </w:rPr>
        <w:t>9</w:t>
      </w:r>
      <w:r w:rsidRPr="009037A3">
        <w:rPr>
          <w:rFonts w:ascii="GHEA Grapalat" w:hAnsi="GHEA Grapalat" w:cs="Sylfaen"/>
          <w:b/>
          <w:bCs/>
          <w:sz w:val="20"/>
          <w:lang w:val="hy-AM"/>
        </w:rPr>
        <w:t>0 (</w:t>
      </w:r>
      <w:r w:rsidR="008A2C22">
        <w:rPr>
          <w:rFonts w:ascii="GHEA Grapalat" w:hAnsi="GHEA Grapalat" w:cs="Sylfaen"/>
          <w:b/>
          <w:bCs/>
          <w:sz w:val="20"/>
          <w:lang w:val="hy-AM"/>
        </w:rPr>
        <w:t>իննսուն</w:t>
      </w:r>
      <w:r w:rsidRPr="009037A3">
        <w:rPr>
          <w:rFonts w:ascii="GHEA Grapalat" w:hAnsi="GHEA Grapalat" w:cs="Sylfaen"/>
          <w:b/>
          <w:bCs/>
          <w:sz w:val="20"/>
          <w:lang w:val="hy-AM"/>
        </w:rPr>
        <w:t xml:space="preserve"> աշխատանքային  օր)</w:t>
      </w:r>
      <w:r w:rsidRPr="009037A3">
        <w:rPr>
          <w:rFonts w:ascii="GHEA Grapalat" w:hAnsi="GHEA Grapalat"/>
          <w:sz w:val="20"/>
          <w:szCs w:val="20"/>
          <w:lang w:val="hy-AM"/>
        </w:rPr>
        <w:t>:</w:t>
      </w:r>
      <w:r w:rsidRPr="009037A3">
        <w:rPr>
          <w:rFonts w:ascii="GHEA Grapalat" w:hAnsi="GHEA Grapalat"/>
          <w:sz w:val="20"/>
          <w:szCs w:val="20"/>
          <w:vertAlign w:val="superscript"/>
          <w:lang w:val="hy-AM"/>
        </w:rPr>
        <w:t>**</w:t>
      </w:r>
      <w:r w:rsidRPr="009037A3">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037A3">
        <w:rPr>
          <w:rFonts w:ascii="GHEA Grapalat" w:eastAsia="Calibri" w:hAnsi="GHEA Grapalat"/>
          <w:sz w:val="20"/>
          <w:szCs w:val="20"/>
          <w:lang w:val="hy-AM"/>
        </w:rPr>
        <w:t xml:space="preserve">գնահատող հանձնաժողովի </w:t>
      </w:r>
      <w:r w:rsidRPr="009037A3">
        <w:rPr>
          <w:rFonts w:ascii="GHEA Grapalat" w:hAnsi="GHEA Grapalat"/>
          <w:sz w:val="20"/>
          <w:szCs w:val="20"/>
          <w:lang w:val="hy-AM"/>
        </w:rPr>
        <w:t xml:space="preserve">քարտուղարի՝ </w:t>
      </w:r>
      <w:hyperlink r:id="rId13" w:history="1">
        <w:r w:rsidRPr="009037A3">
          <w:rPr>
            <w:rStyle w:val="Hyperlink"/>
            <w:rFonts w:ascii="GHEA Grapalat" w:hAnsi="GHEA Grapalat"/>
            <w:sz w:val="20"/>
            <w:szCs w:val="20"/>
            <w:lang w:val="hy-AM"/>
          </w:rPr>
          <w:t>vachagan.mejunc@yerevan.am</w:t>
        </w:r>
      </w:hyperlink>
      <w:r w:rsidRPr="009037A3">
        <w:rPr>
          <w:rFonts w:ascii="GHEA Grapalat" w:hAnsi="GHEA Grapalat"/>
          <w:sz w:val="20"/>
          <w:szCs w:val="20"/>
          <w:lang w:val="hy-AM"/>
        </w:rPr>
        <w:t xml:space="preserve">  էլեկտրոնային փոստի հասցեին։     </w:t>
      </w:r>
    </w:p>
    <w:p w14:paraId="33378869"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7478E0E9"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C59306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4A2864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4A074297"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392760C"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4C760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FBB08AA"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54836C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6B3688"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217D4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B1ADF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E6CC3A2" w14:textId="77777777" w:rsidR="004948B3" w:rsidRPr="0093002B" w:rsidRDefault="004948B3" w:rsidP="004948B3">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CD60CF3" w14:textId="7CF02940" w:rsidR="004948B3" w:rsidRDefault="004948B3" w:rsidP="004948B3">
      <w:pPr>
        <w:pStyle w:val="FootnoteText"/>
        <w:jc w:val="both"/>
        <w:rPr>
          <w:rFonts w:ascii="GHEA Grapalat" w:hAnsi="GHEA Grapalat"/>
          <w:i/>
          <w:sz w:val="18"/>
          <w:szCs w:val="18"/>
          <w:lang w:val="hy-AM"/>
        </w:rPr>
      </w:pPr>
      <w:bookmarkStart w:id="19"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246B7D6E" w14:textId="77777777" w:rsidR="003872B7" w:rsidRPr="0093002B" w:rsidRDefault="003872B7" w:rsidP="004948B3">
      <w:pPr>
        <w:pStyle w:val="FootnoteText"/>
        <w:jc w:val="both"/>
        <w:rPr>
          <w:rFonts w:ascii="GHEA Grapalat" w:hAnsi="GHEA Grapalat"/>
          <w:i/>
          <w:sz w:val="18"/>
          <w:szCs w:val="18"/>
          <w:lang w:val="hy-AM"/>
        </w:rPr>
      </w:pPr>
    </w:p>
    <w:p w14:paraId="3ABBC475" w14:textId="77777777" w:rsidR="004948B3" w:rsidRPr="0093002B" w:rsidRDefault="004948B3" w:rsidP="004948B3">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 xml:space="preserve">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w:t>
      </w:r>
      <w:r w:rsidRPr="0093002B">
        <w:rPr>
          <w:rFonts w:ascii="GHEA Grapalat" w:hAnsi="GHEA Grapalat" w:cs="Sylfaen"/>
          <w:i/>
          <w:sz w:val="16"/>
          <w:szCs w:val="16"/>
          <w:lang w:val="hy-AM"/>
        </w:rPr>
        <w:lastRenderedPageBreak/>
        <w:t>գերազանցում է 25 մլն. ՀՀ դրամը, ապա  « իննսուն աշխատանքային օր» բառերը փոխարինվում են «մեկ հարյուր քսան աշխատանքային  օր» բառերով:</w:t>
      </w:r>
    </w:p>
    <w:bookmarkEnd w:id="19"/>
    <w:p w14:paraId="45B77AFB" w14:textId="5FCF4383"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784DE022"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5705B1">
        <w:rPr>
          <w:rFonts w:ascii="GHEA Grapalat" w:hAnsi="GHEA Grapalat"/>
          <w:b/>
          <w:lang w:val="hy-AM"/>
        </w:rPr>
        <w:t>26/44</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05C0203E" w:rsidR="009C370D" w:rsidRPr="00734A5D" w:rsidRDefault="0002258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7A58C04D"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39D631D3" w14:textId="77777777" w:rsidR="007A5E2D" w:rsidRPr="00734A5D"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(որակավորման ապահովում)</w:t>
      </w:r>
    </w:p>
    <w:p w14:paraId="69423C33" w14:textId="77777777" w:rsidR="00091EBC" w:rsidRPr="00734A5D"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11D85C"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40A62DEB" w14:textId="77777777" w:rsidR="00091EBC" w:rsidRPr="00734A5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կողմից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ծածկագրով կազմակերպված</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ընթացակարգի ծածկագիրը </w:t>
      </w:r>
    </w:p>
    <w:p w14:paraId="423C6ACF" w14:textId="77777777" w:rsidR="00F27778" w:rsidRPr="00734A5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lang w:val="hy-AM"/>
        </w:rPr>
        <w:t>գնման ընթացակարգի</w:t>
      </w:r>
      <w:r w:rsidRPr="00734A5D">
        <w:rPr>
          <w:rStyle w:val="Strong"/>
          <w:rFonts w:ascii="GHEA Grapalat" w:hAnsi="GHEA Grapalat"/>
          <w:b w:val="0"/>
          <w:bCs w:val="0"/>
          <w:sz w:val="20"/>
          <w:szCs w:val="20"/>
          <w:lang w:val="hy-AM"/>
        </w:rPr>
        <w:t xml:space="preserve"> արդյունքում</w:t>
      </w:r>
      <w:r w:rsidR="00091EBC"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lang w:val="hy-AM"/>
        </w:rPr>
        <w:t xml:space="preserve"> </w:t>
      </w:r>
    </w:p>
    <w:p w14:paraId="22DA6A42" w14:textId="77777777" w:rsidR="00F27778" w:rsidRPr="00734A5D" w:rsidRDefault="00F27778" w:rsidP="00091EBC">
      <w:pPr>
        <w:pStyle w:val="NormalWeb"/>
        <w:shd w:val="clear" w:color="auto" w:fill="FFFFFF"/>
        <w:spacing w:before="0" w:beforeAutospacing="0" w:after="0" w:afterAutospacing="0"/>
        <w:ind w:firstLine="375"/>
        <w:rPr>
          <w:rFonts w:cs="Sylfaen"/>
          <w:vertAlign w:val="superscript"/>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ընտրված մասնակցի անվանումը</w:t>
      </w:r>
    </w:p>
    <w:p w14:paraId="302B1E66" w14:textId="2A32878A" w:rsidR="00F27778"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(այսուհետ՝ պրի</w:t>
      </w:r>
      <w:r w:rsidR="00ED1E15" w:rsidRPr="00734A5D">
        <w:rPr>
          <w:rStyle w:val="Strong"/>
          <w:rFonts w:ascii="GHEA Grapalat" w:hAnsi="GHEA Grapalat"/>
          <w:b w:val="0"/>
          <w:bCs w:val="0"/>
          <w:sz w:val="20"/>
          <w:szCs w:val="20"/>
          <w:lang w:val="hy-AM"/>
        </w:rPr>
        <w:t>ն</w:t>
      </w:r>
      <w:r w:rsidRPr="00734A5D">
        <w:rPr>
          <w:rStyle w:val="Strong"/>
          <w:rFonts w:ascii="GHEA Grapalat" w:hAnsi="GHEA Grapalat"/>
          <w:b w:val="0"/>
          <w:bCs w:val="0"/>
          <w:sz w:val="20"/>
          <w:szCs w:val="20"/>
          <w:lang w:val="hy-AM"/>
        </w:rPr>
        <w:t xml:space="preserve">ցիպալ) </w:t>
      </w:r>
      <w:r w:rsidR="00F27778" w:rsidRPr="00734A5D">
        <w:rPr>
          <w:rStyle w:val="Strong"/>
          <w:rFonts w:ascii="GHEA Grapalat" w:hAnsi="GHEA Grapalat"/>
          <w:b w:val="0"/>
          <w:bCs w:val="0"/>
          <w:sz w:val="20"/>
          <w:szCs w:val="20"/>
          <w:lang w:val="hy-AM"/>
        </w:rPr>
        <w:t xml:space="preserve">կողմից կնքվելիք </w:t>
      </w:r>
      <w:r w:rsidR="007A5E2D" w:rsidRPr="00734A5D">
        <w:rPr>
          <w:rStyle w:val="Strong"/>
          <w:rFonts w:ascii="GHEA Grapalat" w:hAnsi="GHEA Grapalat"/>
          <w:b w:val="0"/>
          <w:bCs w:val="0"/>
          <w:sz w:val="20"/>
          <w:szCs w:val="20"/>
          <w:lang w:val="hy-AM"/>
        </w:rPr>
        <w:t>N</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t xml:space="preserve">           </w:t>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t xml:space="preserve">  </w:t>
      </w:r>
      <w:r w:rsidR="00F27778"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 xml:space="preserve"> </w:t>
      </w:r>
      <w:r w:rsidR="00F27778" w:rsidRPr="00734A5D">
        <w:rPr>
          <w:rStyle w:val="Strong"/>
          <w:rFonts w:ascii="GHEA Grapalat" w:hAnsi="GHEA Grapalat"/>
          <w:b w:val="0"/>
          <w:bCs w:val="0"/>
          <w:sz w:val="20"/>
          <w:szCs w:val="20"/>
          <w:lang w:val="hy-AM"/>
        </w:rPr>
        <w:tab/>
        <w:t xml:space="preserve">            </w:t>
      </w:r>
      <w:r w:rsidR="00E23921"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013A0048" w14:textId="77777777" w:rsidR="00091EBC" w:rsidRPr="00734A5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պայմանագրով </w:t>
      </w:r>
      <w:r w:rsidR="00091EBC" w:rsidRPr="00734A5D">
        <w:rPr>
          <w:rStyle w:val="Strong"/>
          <w:rFonts w:ascii="GHEA Grapalat" w:hAnsi="GHEA Grapalat"/>
          <w:b w:val="0"/>
          <w:bCs w:val="0"/>
          <w:sz w:val="20"/>
          <w:szCs w:val="20"/>
          <w:lang w:val="hy-AM"/>
        </w:rPr>
        <w:t xml:space="preserve"> </w:t>
      </w:r>
      <w:r w:rsidRPr="00734A5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734A5D">
        <w:rPr>
          <w:rStyle w:val="Strong"/>
          <w:rFonts w:ascii="GHEA Grapalat" w:hAnsi="GHEA Grapalat"/>
          <w:b w:val="0"/>
          <w:bCs w:val="0"/>
          <w:sz w:val="20"/>
          <w:szCs w:val="20"/>
          <w:lang w:val="hy-AM"/>
        </w:rPr>
        <w:t xml:space="preserve">ման ապահովում </w:t>
      </w:r>
      <w:r w:rsidR="00091EBC" w:rsidRPr="00734A5D">
        <w:rPr>
          <w:rStyle w:val="Strong"/>
          <w:rFonts w:ascii="GHEA Grapalat" w:hAnsi="GHEA Grapalat"/>
          <w:b w:val="0"/>
          <w:bCs w:val="0"/>
          <w:sz w:val="20"/>
          <w:szCs w:val="20"/>
          <w:lang w:val="hy-AM"/>
        </w:rPr>
        <w:t>(այսուհետ՝ երաշխավորված պարտավորություններ</w:t>
      </w:r>
      <w:r w:rsidR="007A5E2D" w:rsidRPr="00734A5D">
        <w:rPr>
          <w:rStyle w:val="Strong"/>
          <w:rFonts w:ascii="GHEA Grapalat" w:hAnsi="GHEA Grapalat"/>
          <w:b w:val="0"/>
          <w:bCs w:val="0"/>
          <w:sz w:val="20"/>
          <w:szCs w:val="20"/>
          <w:lang w:val="hy-AM"/>
        </w:rPr>
        <w:t>)</w:t>
      </w:r>
      <w:r w:rsidR="00091EBC" w:rsidRPr="00734A5D">
        <w:rPr>
          <w:rStyle w:val="Strong"/>
          <w:rFonts w:ascii="GHEA Grapalat" w:hAnsi="GHEA Grapalat"/>
          <w:b w:val="0"/>
          <w:bCs w:val="0"/>
          <w:sz w:val="20"/>
          <w:szCs w:val="20"/>
          <w:lang w:val="hy-AM"/>
        </w:rPr>
        <w:t xml:space="preserve">: </w:t>
      </w:r>
    </w:p>
    <w:p w14:paraId="292979BD"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37300840" w14:textId="1D3E5286" w:rsidR="00091EBC" w:rsidRPr="00734A5D"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00091EBC" w:rsidRPr="00734A5D">
        <w:rPr>
          <w:rStyle w:val="Strong"/>
          <w:rFonts w:ascii="GHEA Grapalat" w:hAnsi="GHEA Grapalat"/>
          <w:b w:val="0"/>
          <w:bCs w:val="0"/>
          <w:sz w:val="20"/>
          <w:szCs w:val="20"/>
          <w:lang w:val="hy-AM"/>
        </w:rPr>
        <w:t xml:space="preserve"> </w:t>
      </w:r>
      <w:r w:rsidR="00091EBC" w:rsidRPr="00734A5D">
        <w:rPr>
          <w:rFonts w:ascii="GHEA Grapalat" w:hAnsi="GHEA Grapalat" w:cs="Sylfaen"/>
          <w:vertAlign w:val="superscript"/>
          <w:lang w:val="hy-AM"/>
        </w:rPr>
        <w:t xml:space="preserve">երաշխիքը տվող բանկի </w:t>
      </w:r>
      <w:r w:rsidR="00101A56" w:rsidRPr="00734A5D">
        <w:rPr>
          <w:rFonts w:ascii="GHEA Grapalat" w:hAnsi="GHEA Grapalat" w:cs="Sylfaen"/>
          <w:vertAlign w:val="superscript"/>
          <w:lang w:val="hy-AM"/>
        </w:rPr>
        <w:t xml:space="preserve"> </w:t>
      </w:r>
      <w:r w:rsidR="00091EBC" w:rsidRPr="00734A5D">
        <w:rPr>
          <w:rFonts w:ascii="GHEA Grapalat" w:hAnsi="GHEA Grapalat" w:cs="Sylfaen"/>
          <w:vertAlign w:val="superscript"/>
          <w:lang w:val="hy-AM"/>
        </w:rPr>
        <w:t>անվանումը</w:t>
      </w:r>
    </w:p>
    <w:p w14:paraId="48B95442" w14:textId="77777777" w:rsidR="00091EBC"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6E4901" w:rsidRPr="00734A5D">
        <w:rPr>
          <w:rStyle w:val="Strong"/>
          <w:rFonts w:ascii="GHEA Grapalat" w:hAnsi="GHEA Grapalat"/>
          <w:b w:val="0"/>
          <w:bCs w:val="0"/>
          <w:sz w:val="20"/>
          <w:szCs w:val="20"/>
          <w:u w:val="single"/>
          <w:lang w:val="hy-AM"/>
        </w:rPr>
        <w:tab/>
        <w:t xml:space="preserve">  </w:t>
      </w:r>
    </w:p>
    <w:p w14:paraId="08E2316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w:t>
      </w:r>
      <w:r w:rsidR="006E4901"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գումարը թվերով և տառերով</w:t>
      </w:r>
    </w:p>
    <w:p w14:paraId="688E3CEB" w14:textId="792CA3D9" w:rsidR="006E4901"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Pr="00734A5D">
        <w:rPr>
          <w:rStyle w:val="Strong"/>
          <w:rFonts w:ascii="GHEA Grapalat" w:hAnsi="GHEA Grapalat"/>
          <w:b w:val="0"/>
          <w:bCs w:val="0"/>
          <w:sz w:val="20"/>
          <w:szCs w:val="20"/>
          <w:lang w:val="hy-AM"/>
        </w:rPr>
        <w:t xml:space="preserve"> հաշվեհամարին </w:t>
      </w:r>
      <w:r w:rsidR="006E4901" w:rsidRPr="00734A5D">
        <w:rPr>
          <w:rStyle w:val="Strong"/>
          <w:rFonts w:ascii="GHEA Grapalat" w:hAnsi="GHEA Grapalat"/>
          <w:b w:val="0"/>
          <w:bCs w:val="0"/>
          <w:sz w:val="20"/>
          <w:szCs w:val="20"/>
          <w:lang w:val="hy-AM"/>
        </w:rPr>
        <w:t>փոխանցման միջոցով:</w:t>
      </w:r>
    </w:p>
    <w:p w14:paraId="7EFE3046"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788EE383"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734A5D"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պրինցիպալի միջև 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5239E3E7"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11E90444"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ծածկագրով կնքվելիք պայմանագիրն ուժի մեջ մտնելու օրվանից մինչև</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3555508"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w:t>
      </w:r>
      <w:r w:rsidR="004823CC"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պայմանագրո</w:t>
      </w:r>
      <w:r w:rsidR="004823CC" w:rsidRPr="00734A5D">
        <w:rPr>
          <w:rFonts w:ascii="GHEA Grapalat" w:hAnsi="GHEA Grapalat" w:cs="Sylfaen"/>
          <w:vertAlign w:val="superscript"/>
          <w:lang w:val="hy-AM"/>
        </w:rPr>
        <w:t xml:space="preserve">վ նախատեսված </w:t>
      </w:r>
    </w:p>
    <w:p w14:paraId="6BABF3D0" w14:textId="77777777" w:rsidR="00B01CA2" w:rsidRPr="00734A5D" w:rsidRDefault="00B01CA2" w:rsidP="00B01CA2">
      <w:pPr>
        <w:pStyle w:val="ListParagraph"/>
        <w:tabs>
          <w:tab w:val="left" w:pos="0"/>
        </w:tabs>
        <w:ind w:left="0"/>
        <w:mirrorIndents/>
        <w:jc w:val="both"/>
        <w:rPr>
          <w:rFonts w:ascii="GHEA Grapalat" w:hAnsi="GHEA Grapalat" w:cs="Sylfaen"/>
          <w:vertAlign w:val="superscript"/>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EB55F95"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աշխատանքի կատ</w:t>
      </w:r>
      <w:r w:rsidR="004823CC" w:rsidRPr="00734A5D">
        <w:rPr>
          <w:rFonts w:ascii="GHEA Grapalat" w:hAnsi="GHEA Grapalat" w:cs="Sylfaen"/>
          <w:vertAlign w:val="superscript"/>
          <w:lang w:val="hy-AM"/>
        </w:rPr>
        <w:t xml:space="preserve">արման </w:t>
      </w:r>
      <w:r w:rsidRPr="00734A5D">
        <w:rPr>
          <w:rFonts w:ascii="GHEA Grapalat" w:hAnsi="GHEA Grapalat" w:cs="Sylfaen"/>
          <w:vertAlign w:val="superscript"/>
          <w:lang w:val="hy-AM"/>
        </w:rPr>
        <w:t xml:space="preserve">վերջնաժամկետը  </w:t>
      </w:r>
    </w:p>
    <w:p w14:paraId="4F20BC0F" w14:textId="77777777"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35DB58A0" w14:textId="77777777" w:rsidR="00091EBC" w:rsidRPr="00734A5D"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734A5D"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1</w:t>
      </w:r>
      <w:r w:rsidR="00091EBC" w:rsidRPr="00734A5D">
        <w:rPr>
          <w:rFonts w:ascii="GHEA Grapalat" w:hAnsi="GHEA Grapalat"/>
          <w:sz w:val="20"/>
          <w:szCs w:val="20"/>
          <w:lang w:val="hy-AM"/>
        </w:rPr>
        <w:t xml:space="preserve">) </w:t>
      </w:r>
      <w:r w:rsidR="007A5E2D"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24041A" w:rsidRPr="00734A5D">
        <w:rPr>
          <w:rFonts w:ascii="GHEA Grapalat" w:hAnsi="GHEA Grapalat"/>
          <w:sz w:val="20"/>
          <w:szCs w:val="20"/>
          <w:u w:val="single"/>
          <w:lang w:val="hy-AM"/>
        </w:rPr>
        <w:tab/>
      </w:r>
      <w:r w:rsidRPr="00734A5D">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734A5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w:t>
      </w:r>
      <w:r w:rsidR="0024041A"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պայմանագրի </w:t>
      </w:r>
      <w:r w:rsidR="007A5E2D" w:rsidRPr="00734A5D">
        <w:rPr>
          <w:rFonts w:ascii="GHEA Grapalat" w:hAnsi="GHEA Grapalat" w:cs="Sylfaen"/>
          <w:vertAlign w:val="superscript"/>
          <w:lang w:val="hy-AM"/>
        </w:rPr>
        <w:t>համարը</w:t>
      </w:r>
    </w:p>
    <w:p w14:paraId="113513C8" w14:textId="77777777" w:rsidR="00091EBC" w:rsidRPr="00734A5D"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կատարված փոփոխությունների, լրացուցիչ համաձայնագրերի պատճենները</w:t>
      </w:r>
      <w:r w:rsidR="00091EBC" w:rsidRPr="00734A5D">
        <w:rPr>
          <w:rFonts w:ascii="GHEA Grapalat" w:hAnsi="GHEA Grapalat"/>
          <w:sz w:val="20"/>
          <w:szCs w:val="20"/>
          <w:lang w:val="hy-AM"/>
        </w:rPr>
        <w:t>.</w:t>
      </w:r>
    </w:p>
    <w:p w14:paraId="3C4498C1" w14:textId="77777777" w:rsidR="007B3D9D" w:rsidRPr="00734A5D"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2</w:t>
      </w:r>
      <w:r w:rsidR="00091EBC" w:rsidRPr="00734A5D">
        <w:rPr>
          <w:rFonts w:ascii="GHEA Grapalat" w:hAnsi="GHEA Grapalat"/>
          <w:sz w:val="20"/>
          <w:szCs w:val="20"/>
          <w:lang w:val="hy-AM"/>
        </w:rPr>
        <w:t xml:space="preserve">) </w:t>
      </w:r>
      <w:r w:rsidRPr="00734A5D">
        <w:rPr>
          <w:rFonts w:ascii="GHEA Grapalat" w:hAnsi="GHEA Grapalat"/>
          <w:sz w:val="20"/>
          <w:szCs w:val="20"/>
          <w:lang w:val="hy-AM"/>
        </w:rPr>
        <w:t xml:space="preserve">բենեֆիցիարի կողմից պայմանագիրը միակողմանի լուծելու մասին </w:t>
      </w:r>
      <w:r>
        <w:fldChar w:fldCharType="begin"/>
      </w:r>
      <w:r w:rsidRPr="008545DF">
        <w:rPr>
          <w:lang w:val="hy-AM"/>
        </w:rPr>
        <w:instrText xml:space="preserve"> HYPERLINK "http://www.procurement.am" </w:instrText>
      </w:r>
      <w:r>
        <w:fldChar w:fldCharType="separate"/>
      </w:r>
      <w:r w:rsidRPr="00734A5D">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734A5D">
        <w:rPr>
          <w:rFonts w:ascii="GHEA Grapalat" w:hAnsi="GHEA Grapalat"/>
          <w:sz w:val="20"/>
          <w:szCs w:val="20"/>
          <w:lang w:val="hy-AM"/>
        </w:rPr>
        <w:t xml:space="preserve"> հասց</w:t>
      </w:r>
      <w:r w:rsidR="00101A56"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E038A0" w:rsidRPr="00734A5D">
        <w:rPr>
          <w:rFonts w:ascii="GHEA Grapalat" w:hAnsi="GHEA Grapalat"/>
          <w:sz w:val="20"/>
          <w:szCs w:val="20"/>
          <w:lang w:val="hy-AM"/>
        </w:rPr>
        <w:t>:</w:t>
      </w:r>
    </w:p>
    <w:p w14:paraId="2EA4E75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734A5D"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6AD82A7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734A5D"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0265BD"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lastRenderedPageBreak/>
        <w:t>1</w:t>
      </w:r>
      <w:r w:rsidR="000265BD"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 xml:space="preserve">մարմնի ղեկավար </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E03EF1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7F8B14E"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7AB6D6A6" w14:textId="77777777" w:rsidR="005326E7" w:rsidRPr="00734A5D" w:rsidRDefault="009C370D" w:rsidP="005326E7">
      <w:pPr>
        <w:pStyle w:val="BodyTextIndent3"/>
        <w:spacing w:line="240" w:lineRule="auto"/>
        <w:jc w:val="right"/>
        <w:rPr>
          <w:rFonts w:ascii="GHEA Grapalat" w:hAnsi="GHEA Grapalat" w:cs="Arial"/>
          <w:b/>
          <w:lang w:val="hy-AM"/>
        </w:rPr>
      </w:pPr>
      <w:r w:rsidRPr="00734A5D">
        <w:rPr>
          <w:rFonts w:ascii="GHEA Grapalat" w:hAnsi="GHEA Grapalat"/>
          <w:b/>
          <w:lang w:val="hy-AM"/>
        </w:rPr>
        <w:br w:type="page"/>
      </w:r>
      <w:r w:rsidR="005326E7" w:rsidRPr="00734A5D">
        <w:rPr>
          <w:rFonts w:ascii="GHEA Grapalat" w:hAnsi="GHEA Grapalat" w:cs="Sylfaen"/>
          <w:b/>
          <w:lang w:val="hy-AM"/>
        </w:rPr>
        <w:lastRenderedPageBreak/>
        <w:t>Հավելված</w:t>
      </w:r>
      <w:r w:rsidR="005326E7" w:rsidRPr="00734A5D">
        <w:rPr>
          <w:rFonts w:ascii="GHEA Grapalat" w:hAnsi="GHEA Grapalat" w:cs="Arial"/>
          <w:b/>
          <w:lang w:val="hy-AM"/>
        </w:rPr>
        <w:t xml:space="preserve"> 4</w:t>
      </w:r>
      <w:r w:rsidR="00224D20" w:rsidRPr="00734A5D">
        <w:rPr>
          <w:rFonts w:ascii="GHEA Grapalat" w:hAnsi="GHEA Grapalat" w:cs="Arial"/>
          <w:b/>
          <w:lang w:val="hy-AM"/>
        </w:rPr>
        <w:t>.</w:t>
      </w:r>
      <w:r w:rsidR="005326E7" w:rsidRPr="00734A5D">
        <w:rPr>
          <w:rFonts w:ascii="GHEA Grapalat" w:hAnsi="GHEA Grapalat" w:cs="Arial"/>
          <w:b/>
          <w:lang w:val="hy-AM"/>
        </w:rPr>
        <w:t>1</w:t>
      </w:r>
    </w:p>
    <w:p w14:paraId="53558BED" w14:textId="32EF3B2A" w:rsidR="005326E7" w:rsidRPr="00734A5D" w:rsidRDefault="005326E7" w:rsidP="005326E7">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5705B1">
        <w:rPr>
          <w:rFonts w:ascii="GHEA Grapalat" w:hAnsi="GHEA Grapalat"/>
          <w:b/>
          <w:lang w:val="hy-AM"/>
        </w:rPr>
        <w:t>26/44</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13E5D30D" w14:textId="6F7F6B75" w:rsidR="005326E7" w:rsidRPr="00734A5D" w:rsidRDefault="0002258D" w:rsidP="005326E7">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5326E7" w:rsidRPr="00734A5D">
        <w:rPr>
          <w:rFonts w:ascii="GHEA Grapalat" w:hAnsi="GHEA Grapalat" w:cs="Arial"/>
          <w:b/>
          <w:lang w:val="hy-AM"/>
        </w:rPr>
        <w:t xml:space="preserve">ի </w:t>
      </w:r>
      <w:r w:rsidR="005326E7" w:rsidRPr="00734A5D">
        <w:rPr>
          <w:rFonts w:ascii="GHEA Grapalat" w:hAnsi="GHEA Grapalat" w:cs="Sylfaen"/>
          <w:b/>
          <w:lang w:val="hy-AM"/>
        </w:rPr>
        <w:t>հրավերի</w:t>
      </w:r>
    </w:p>
    <w:p w14:paraId="72DE45ED" w14:textId="77777777" w:rsidR="0030675A" w:rsidRPr="00734A5D" w:rsidRDefault="0030675A" w:rsidP="007862B1">
      <w:pPr>
        <w:pStyle w:val="BodyTextIndent3"/>
        <w:spacing w:line="240" w:lineRule="auto"/>
        <w:jc w:val="right"/>
        <w:rPr>
          <w:rFonts w:ascii="GHEA Grapalat" w:hAnsi="GHEA Grapalat"/>
          <w:b/>
          <w:lang w:val="hy-AM"/>
        </w:rPr>
      </w:pPr>
    </w:p>
    <w:p w14:paraId="542D9BBE" w14:textId="77777777" w:rsidR="0030675A" w:rsidRPr="00734A5D" w:rsidRDefault="0030675A" w:rsidP="007862B1">
      <w:pPr>
        <w:pStyle w:val="BodyTextIndent3"/>
        <w:spacing w:line="240" w:lineRule="auto"/>
        <w:jc w:val="right"/>
        <w:rPr>
          <w:rFonts w:ascii="GHEA Grapalat" w:hAnsi="GHEA Grapalat"/>
          <w:b/>
          <w:lang w:val="hy-AM"/>
        </w:rPr>
      </w:pPr>
    </w:p>
    <w:p w14:paraId="74BCB198" w14:textId="77777777" w:rsidR="0030675A" w:rsidRPr="00734A5D"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05F611CD" w14:textId="77777777" w:rsidR="0030675A" w:rsidRPr="00734A5D"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(որակավորման ապահովում)</w:t>
      </w:r>
    </w:p>
    <w:p w14:paraId="4C15A96F" w14:textId="77777777" w:rsidR="0030675A" w:rsidRPr="00734A5D"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7611D77F" w14:textId="77777777" w:rsidR="0030675A" w:rsidRPr="00734A5D" w:rsidRDefault="0030675A" w:rsidP="0030675A">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25850A9D" w14:textId="77777777" w:rsidR="0030675A" w:rsidRPr="00734A5D"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կողմից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ծածկագրով կազմակերպված</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ընթացակարգի ծածկագիրը </w:t>
      </w:r>
    </w:p>
    <w:p w14:paraId="7BF4FD07" w14:textId="77777777" w:rsidR="0030675A" w:rsidRPr="00734A5D" w:rsidRDefault="0030675A" w:rsidP="0030675A">
      <w:pPr>
        <w:pStyle w:val="NormalWeb"/>
        <w:shd w:val="clear" w:color="auto" w:fill="FFFFFF"/>
        <w:spacing w:before="0" w:beforeAutospacing="0" w:after="0" w:afterAutospacing="0"/>
        <w:rPr>
          <w:rStyle w:val="Strong"/>
          <w:b w:val="0"/>
          <w:bCs w:val="0"/>
          <w:sz w:val="20"/>
          <w:szCs w:val="20"/>
          <w:lang w:val="hy-AM"/>
        </w:rPr>
      </w:pPr>
      <w:r w:rsidRPr="00734A5D">
        <w:rPr>
          <w:rStyle w:val="Strong"/>
          <w:rFonts w:ascii="GHEA Grapalat" w:hAnsi="GHEA Grapalat"/>
          <w:b w:val="0"/>
          <w:bCs w:val="0"/>
          <w:sz w:val="20"/>
          <w:szCs w:val="20"/>
          <w:lang w:val="hy-AM"/>
        </w:rPr>
        <w:t xml:space="preserve">գնման ընթացակարգի արդյունքում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w:t>
      </w:r>
    </w:p>
    <w:p w14:paraId="009BE723" w14:textId="77777777" w:rsidR="0030675A" w:rsidRPr="00734A5D" w:rsidRDefault="0030675A" w:rsidP="0030675A">
      <w:pPr>
        <w:pStyle w:val="NormalWeb"/>
        <w:shd w:val="clear" w:color="auto" w:fill="FFFFFF"/>
        <w:spacing w:before="0" w:beforeAutospacing="0" w:after="0" w:afterAutospacing="0"/>
        <w:ind w:firstLine="375"/>
        <w:rPr>
          <w:rFonts w:cs="Sylfaen"/>
          <w:vertAlign w:val="superscript"/>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ընտրված մասնակցի անվանումը</w:t>
      </w:r>
    </w:p>
    <w:p w14:paraId="77FEEB46" w14:textId="6F867B24" w:rsidR="0030675A" w:rsidRPr="00734A5D"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(այսուհետ՝ պրի</w:t>
      </w:r>
      <w:r w:rsidR="00ED1E15" w:rsidRPr="00734A5D">
        <w:rPr>
          <w:rStyle w:val="Strong"/>
          <w:rFonts w:ascii="GHEA Grapalat" w:hAnsi="GHEA Grapalat"/>
          <w:b w:val="0"/>
          <w:bCs w:val="0"/>
          <w:sz w:val="20"/>
          <w:szCs w:val="20"/>
          <w:lang w:val="hy-AM"/>
        </w:rPr>
        <w:t>ն</w:t>
      </w:r>
      <w:r w:rsidRPr="00734A5D">
        <w:rPr>
          <w:rStyle w:val="Strong"/>
          <w:rFonts w:ascii="GHEA Grapalat" w:hAnsi="GHEA Grapalat"/>
          <w:b w:val="0"/>
          <w:bCs w:val="0"/>
          <w:sz w:val="20"/>
          <w:szCs w:val="20"/>
          <w:lang w:val="hy-AM"/>
        </w:rPr>
        <w:t>ցիպալ) կողմից կնքվելիք N</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t xml:space="preserve">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Pr="00734A5D">
        <w:rPr>
          <w:rStyle w:val="Strong"/>
          <w:rFonts w:ascii="GHEA Grapalat" w:hAnsi="GHEA Grapalat"/>
          <w:b w:val="0"/>
          <w:bCs w:val="0"/>
          <w:sz w:val="20"/>
          <w:szCs w:val="20"/>
          <w:lang w:val="hy-AM"/>
        </w:rPr>
        <w:tab/>
        <w:t xml:space="preserve"> </w:t>
      </w:r>
      <w:r w:rsidRPr="00734A5D">
        <w:rPr>
          <w:rStyle w:val="Strong"/>
          <w:rFonts w:ascii="GHEA Grapalat" w:hAnsi="GHEA Grapalat"/>
          <w:b w:val="0"/>
          <w:bCs w:val="0"/>
          <w:sz w:val="20"/>
          <w:szCs w:val="20"/>
          <w:lang w:val="hy-AM"/>
        </w:rPr>
        <w:tab/>
        <w:t xml:space="preserve">            </w:t>
      </w:r>
      <w:r w:rsidRPr="00734A5D">
        <w:rPr>
          <w:rFonts w:ascii="GHEA Grapalat" w:hAnsi="GHEA Grapalat" w:cs="Sylfaen"/>
          <w:vertAlign w:val="superscript"/>
          <w:lang w:val="hy-AM"/>
        </w:rPr>
        <w:t>կնքվելիք պայմանագրի համարը</w:t>
      </w:r>
    </w:p>
    <w:p w14:paraId="0994DA2A" w14:textId="77777777" w:rsidR="0030675A" w:rsidRPr="00734A5D"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734A5D"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541E67C3" w14:textId="733B5632" w:rsidR="0030675A" w:rsidRPr="00734A5D"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0030675A" w:rsidRPr="00734A5D">
        <w:rPr>
          <w:rStyle w:val="Strong"/>
          <w:rFonts w:ascii="GHEA Grapalat" w:hAnsi="GHEA Grapalat"/>
          <w:b w:val="0"/>
          <w:bCs w:val="0"/>
          <w:sz w:val="20"/>
          <w:szCs w:val="20"/>
          <w:lang w:val="hy-AM"/>
        </w:rPr>
        <w:t xml:space="preserve"> </w:t>
      </w:r>
      <w:r w:rsidR="0030675A" w:rsidRPr="00734A5D">
        <w:rPr>
          <w:rFonts w:ascii="GHEA Grapalat" w:hAnsi="GHEA Grapalat" w:cs="Sylfaen"/>
          <w:vertAlign w:val="superscript"/>
          <w:lang w:val="hy-AM"/>
        </w:rPr>
        <w:t>երաշխիքը տվող բանկի</w:t>
      </w:r>
      <w:r w:rsidR="00101A56" w:rsidRPr="00734A5D">
        <w:rPr>
          <w:rFonts w:ascii="GHEA Grapalat" w:hAnsi="GHEA Grapalat" w:cs="Sylfaen"/>
          <w:vertAlign w:val="superscript"/>
          <w:lang w:val="hy-AM"/>
        </w:rPr>
        <w:t xml:space="preserve"> </w:t>
      </w:r>
      <w:r w:rsidR="0030675A" w:rsidRPr="00734A5D">
        <w:rPr>
          <w:rFonts w:ascii="GHEA Grapalat" w:hAnsi="GHEA Grapalat" w:cs="Sylfaen"/>
          <w:vertAlign w:val="superscript"/>
          <w:lang w:val="hy-AM"/>
        </w:rPr>
        <w:t>անվանումը</w:t>
      </w:r>
    </w:p>
    <w:p w14:paraId="2D7F773D" w14:textId="77777777" w:rsidR="0030675A" w:rsidRPr="00734A5D"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t xml:space="preserve">  </w:t>
      </w:r>
    </w:p>
    <w:p w14:paraId="0E0E1902" w14:textId="77777777" w:rsidR="0030675A" w:rsidRPr="00734A5D"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գումարը թվերով և տառերով</w:t>
      </w:r>
    </w:p>
    <w:p w14:paraId="4DE21DE5" w14:textId="4666B95F" w:rsidR="0030675A" w:rsidRPr="00734A5D" w:rsidRDefault="0030675A" w:rsidP="0030675A">
      <w:pPr>
        <w:pStyle w:val="NormalWeb"/>
        <w:shd w:val="clear" w:color="auto" w:fill="FFFFFF"/>
        <w:spacing w:before="0" w:beforeAutospacing="0" w:after="0" w:afterAutospacing="0"/>
        <w:jc w:val="both"/>
        <w:rPr>
          <w:rFonts w:cs="Arial"/>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w:t>
      </w:r>
      <w:r w:rsidRPr="00734A5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19F66BB5" w:rsidR="0030675A" w:rsidRPr="00734A5D"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734A5D">
        <w:rPr>
          <w:rStyle w:val="Strong"/>
          <w:rFonts w:ascii="GHEA Grapalat" w:hAnsi="GHEA Grapalat"/>
          <w:b w:val="0"/>
          <w:bCs w:val="0"/>
          <w:sz w:val="20"/>
          <w:szCs w:val="20"/>
          <w:lang w:val="hy-AM"/>
        </w:rPr>
        <w:t xml:space="preserve">  Վճարումը  կատարվում է բենեֆիցիարի </w:t>
      </w:r>
      <w:r w:rsidR="00734A5D" w:rsidRPr="0016373D">
        <w:rPr>
          <w:rFonts w:ascii="GHEA Grapalat" w:hAnsi="GHEA Grapalat" w:cs="Arial"/>
          <w:b/>
          <w:sz w:val="20"/>
          <w:szCs w:val="20"/>
          <w:lang w:val="hy-AM"/>
        </w:rPr>
        <w:t>900015211429</w:t>
      </w:r>
      <w:r w:rsidRPr="00734A5D">
        <w:rPr>
          <w:rStyle w:val="Strong"/>
          <w:rFonts w:ascii="GHEA Grapalat" w:hAnsi="GHEA Grapalat"/>
          <w:b w:val="0"/>
          <w:bCs w:val="0"/>
          <w:sz w:val="20"/>
          <w:szCs w:val="20"/>
          <w:lang w:val="hy-AM"/>
        </w:rPr>
        <w:t xml:space="preserve"> հաշվեհամարին փոխանցման միջոցով:</w:t>
      </w:r>
    </w:p>
    <w:p w14:paraId="33B29205" w14:textId="36262ECE" w:rsidR="0030675A" w:rsidRPr="00734A5D" w:rsidRDefault="0030675A" w:rsidP="0030675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734A5D">
        <w:rPr>
          <w:rFonts w:ascii="GHEA Grapalat" w:hAnsi="GHEA Grapalat" w:cs="Sylfaen"/>
          <w:vertAlign w:val="superscript"/>
          <w:lang w:val="hy-AM"/>
        </w:rPr>
        <w:t xml:space="preserve">                                                                                      </w:t>
      </w:r>
    </w:p>
    <w:p w14:paraId="64989D36" w14:textId="77777777" w:rsidR="0030675A" w:rsidRPr="00734A5D" w:rsidRDefault="0030675A" w:rsidP="0030675A">
      <w:pPr>
        <w:pStyle w:val="NormalWeb"/>
        <w:shd w:val="clear" w:color="auto" w:fill="FFFFFF"/>
        <w:spacing w:before="0" w:beforeAutospacing="0" w:after="0" w:afterAutospacing="0"/>
        <w:ind w:firstLine="708"/>
        <w:rPr>
          <w:lang w:val="hy-AM"/>
        </w:rPr>
      </w:pPr>
      <w:r w:rsidRPr="00734A5D">
        <w:rPr>
          <w:rFonts w:ascii="GHEA Grapalat" w:hAnsi="GHEA Grapalat"/>
          <w:sz w:val="20"/>
          <w:szCs w:val="20"/>
          <w:lang w:val="hy-AM"/>
        </w:rPr>
        <w:t>3. Սույն երաշխիքն անհետկանչելի է:</w:t>
      </w:r>
    </w:p>
    <w:p w14:paraId="4DD400D3" w14:textId="77777777" w:rsidR="0030675A" w:rsidRPr="00734A5D"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7777777" w:rsidR="00B01CA2" w:rsidRPr="00734A5D"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պրինցիպալի միջև 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cs="Sylfaen"/>
          <w:vertAlign w:val="superscript"/>
          <w:lang w:val="hy-AM"/>
        </w:rPr>
        <w:t xml:space="preserve">                               </w:t>
      </w:r>
    </w:p>
    <w:p w14:paraId="34D8BC72" w14:textId="77777777" w:rsidR="00B01CA2" w:rsidRPr="00734A5D"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734A5D">
        <w:rPr>
          <w:rFonts w:ascii="GHEA Grapalat" w:hAnsi="GHEA Grapalat" w:cs="Sylfaen"/>
          <w:vertAlign w:val="superscript"/>
          <w:lang w:val="hy-AM"/>
        </w:rPr>
        <w:t xml:space="preserve">                                                                                                                                             կնքվելիք պայմանագրի համարը </w:t>
      </w:r>
    </w:p>
    <w:p w14:paraId="79C2291E"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 xml:space="preserve">ծածկագրով կնքվելիք պայմանագիրն ուժի մեջ մտնելու օրվանից մինչև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cs="Sylfaen"/>
          <w:vertAlign w:val="superscript"/>
          <w:lang w:val="hy-AM"/>
        </w:rPr>
        <w:t>կնքվելի</w:t>
      </w:r>
      <w:r w:rsidR="004823CC" w:rsidRPr="00734A5D">
        <w:rPr>
          <w:rFonts w:ascii="GHEA Grapalat" w:hAnsi="GHEA Grapalat" w:cs="Sylfaen"/>
          <w:vertAlign w:val="superscript"/>
          <w:lang w:val="hy-AM"/>
        </w:rPr>
        <w:t xml:space="preserve">ք պայմանագրով նախատեսված </w:t>
      </w:r>
      <w:r w:rsidRPr="00734A5D">
        <w:rPr>
          <w:rFonts w:ascii="GHEA Grapalat" w:hAnsi="GHEA Grapalat" w:cs="Sylfaen"/>
          <w:vertAlign w:val="superscript"/>
          <w:lang w:val="hy-AM"/>
        </w:rPr>
        <w:t xml:space="preserve"> աշխատանքի կա</w:t>
      </w:r>
      <w:r w:rsidR="004823CC" w:rsidRPr="00734A5D">
        <w:rPr>
          <w:rFonts w:ascii="GHEA Grapalat" w:hAnsi="GHEA Grapalat" w:cs="Sylfaen"/>
          <w:vertAlign w:val="superscript"/>
          <w:lang w:val="hy-AM"/>
        </w:rPr>
        <w:t xml:space="preserve">տարման </w:t>
      </w:r>
      <w:r w:rsidRPr="00734A5D">
        <w:rPr>
          <w:rFonts w:ascii="GHEA Grapalat" w:hAnsi="GHEA Grapalat" w:cs="Sylfaen"/>
          <w:vertAlign w:val="superscript"/>
          <w:lang w:val="hy-AM"/>
        </w:rPr>
        <w:t xml:space="preserve"> վերջնաժամկետը,</w:t>
      </w:r>
    </w:p>
    <w:p w14:paraId="28B05D95" w14:textId="77777777"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1102F65F" w14:textId="77777777" w:rsidR="0030675A" w:rsidRPr="00734A5D"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734A5D"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 xml:space="preserve">1) 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734A5D"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w:t>
      </w:r>
    </w:p>
    <w:p w14:paraId="10334CD3" w14:textId="77777777" w:rsidR="0030675A" w:rsidRPr="00734A5D"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2) բենեֆիցիարի կողմից պայմանագիրը միակողմանի լուծելու մասին </w:t>
      </w:r>
      <w:r>
        <w:fldChar w:fldCharType="begin"/>
      </w:r>
      <w:r w:rsidRPr="005705B1">
        <w:rPr>
          <w:lang w:val="hy-AM"/>
        </w:rPr>
        <w:instrText xml:space="preserve"> HYPERLINK "http://www.procurement.am" </w:instrText>
      </w:r>
      <w:r>
        <w:fldChar w:fldCharType="separate"/>
      </w:r>
      <w:r w:rsidRPr="00734A5D">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734A5D">
        <w:rPr>
          <w:rFonts w:ascii="GHEA Grapalat" w:hAnsi="GHEA Grapalat"/>
          <w:sz w:val="20"/>
          <w:szCs w:val="20"/>
          <w:lang w:val="hy-AM"/>
        </w:rPr>
        <w:t xml:space="preserve"> հասց</w:t>
      </w:r>
      <w:r w:rsidR="00101A56"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p>
    <w:p w14:paraId="5BD6A158"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3) պայմանագրի շրջանակում </w:t>
      </w:r>
      <w:r w:rsidRPr="00734A5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734A5D"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 Երաշխիք տվող անձը մերժում է բենեֆիցիարի պահանջը, եթե`</w:t>
      </w:r>
    </w:p>
    <w:p w14:paraId="429A2803"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734A5D"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lastRenderedPageBreak/>
        <w:t>2) պահանջը ներկայացվել է երաշխիքով սահմանված ժամկետի ավարտից հետո:</w:t>
      </w:r>
    </w:p>
    <w:p w14:paraId="58ED3681"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մարմնի ղեկավար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1A441883" w14:textId="77777777" w:rsidR="0030675A" w:rsidRPr="00734A5D"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416D0F04" w14:textId="77777777" w:rsidR="0030675A" w:rsidRPr="00734A5D"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0FE5DEFD" w14:textId="4F2C6542" w:rsidR="00AC3E39" w:rsidRPr="00734A5D" w:rsidRDefault="0030675A" w:rsidP="00AC3E39">
      <w:pPr>
        <w:pStyle w:val="BodyTextIndent3"/>
        <w:spacing w:line="240" w:lineRule="auto"/>
        <w:jc w:val="right"/>
        <w:rPr>
          <w:rFonts w:ascii="GHEA Grapalat" w:hAnsi="GHEA Grapalat" w:cs="Sylfaen"/>
          <w:b/>
          <w:lang w:val="hy-AM"/>
        </w:rPr>
      </w:pPr>
      <w:r w:rsidRPr="00734A5D">
        <w:rPr>
          <w:rFonts w:ascii="GHEA Grapalat" w:hAnsi="GHEA Grapalat"/>
          <w:b/>
          <w:lang w:val="hy-AM"/>
        </w:rPr>
        <w:br w:type="page"/>
      </w:r>
    </w:p>
    <w:p w14:paraId="24258978" w14:textId="42796DF0"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lastRenderedPageBreak/>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661320DA"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5705B1">
        <w:rPr>
          <w:rFonts w:ascii="GHEA Grapalat" w:hAnsi="GHEA Grapalat"/>
          <w:b/>
          <w:lang w:val="hy-AM"/>
        </w:rPr>
        <w:t>26/44</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3FE53E78" w:rsidR="00091EBC" w:rsidRPr="00734A5D" w:rsidRDefault="0002258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734A5D">
        <w:rPr>
          <w:rFonts w:ascii="GHEA Grapalat" w:hAnsi="GHEA Grapalat" w:cs="Arial"/>
          <w:b/>
          <w:lang w:val="hy-AM"/>
        </w:rPr>
        <w:t xml:space="preserve">ի </w:t>
      </w:r>
      <w:r w:rsidR="00091EBC" w:rsidRPr="00734A5D">
        <w:rPr>
          <w:rFonts w:ascii="GHEA Grapalat" w:hAnsi="GHEA Grapalat" w:cs="Sylfaen"/>
          <w:b/>
          <w:lang w:val="hy-AM"/>
        </w:rPr>
        <w:t>հրավերի</w:t>
      </w:r>
    </w:p>
    <w:p w14:paraId="7464DB53"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5C3EE235" w14:textId="77777777" w:rsidR="001C7C1A" w:rsidRPr="00734A5D" w:rsidRDefault="001C7C1A" w:rsidP="001C7C1A">
      <w:pPr>
        <w:jc w:val="center"/>
        <w:rPr>
          <w:rFonts w:ascii="GHEA Grapalat" w:hAnsi="GHEA Grapalat" w:cs="GHEA Grapalat"/>
          <w:b/>
          <w:sz w:val="20"/>
          <w:szCs w:val="20"/>
          <w:lang w:val="hy-AM"/>
        </w:rPr>
      </w:pPr>
      <w:r w:rsidRPr="00734A5D">
        <w:rPr>
          <w:rFonts w:ascii="GHEA Grapalat" w:hAnsi="GHEA Grapalat" w:cs="GHEA Grapalat"/>
          <w:b/>
          <w:sz w:val="18"/>
          <w:szCs w:val="18"/>
          <w:lang w:val="hy-AM"/>
        </w:rPr>
        <w:t xml:space="preserve">         (պայմանագրի ապահովում)</w:t>
      </w:r>
    </w:p>
    <w:p w14:paraId="00BD129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707F456E"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5D978299" w14:textId="4841D9BF" w:rsidR="00091EBC" w:rsidRPr="00734A5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և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146D17" w:rsidRPr="00734A5D">
        <w:rPr>
          <w:rStyle w:val="Strong"/>
          <w:rFonts w:ascii="GHEA Grapalat" w:hAnsi="GHEA Grapalat"/>
          <w:b w:val="0"/>
          <w:bCs w:val="0"/>
          <w:sz w:val="20"/>
          <w:szCs w:val="20"/>
          <w:u w:val="single"/>
          <w:lang w:val="hy-AM"/>
        </w:rPr>
        <w:t xml:space="preserve">  </w:t>
      </w:r>
      <w:r w:rsidR="00ED1E15" w:rsidRPr="00734A5D">
        <w:rPr>
          <w:rStyle w:val="Strong"/>
          <w:rFonts w:ascii="GHEA Grapalat" w:hAnsi="GHEA Grapalat"/>
          <w:b w:val="0"/>
          <w:bCs w:val="0"/>
          <w:sz w:val="20"/>
          <w:szCs w:val="20"/>
          <w:lang w:val="hy-AM"/>
        </w:rPr>
        <w:t xml:space="preserve">(այսուհետ՝ պրինցիպալ) </w:t>
      </w:r>
      <w:r w:rsidRPr="00734A5D">
        <w:rPr>
          <w:rStyle w:val="Strong"/>
          <w:rFonts w:ascii="GHEA Grapalat" w:hAnsi="GHEA Grapalat"/>
          <w:b w:val="0"/>
          <w:bCs w:val="0"/>
          <w:sz w:val="20"/>
          <w:szCs w:val="20"/>
          <w:lang w:val="hy-AM"/>
        </w:rPr>
        <w:t xml:space="preserve"> միջև </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ընտրված մասնակցի անվանումը </w:t>
      </w:r>
    </w:p>
    <w:p w14:paraId="187A13B5"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կնքվելիք N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675D53FE"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734A5D">
        <w:rPr>
          <w:rStyle w:val="Strong"/>
          <w:rFonts w:ascii="GHEA Grapalat" w:hAnsi="GHEA Grapalat"/>
          <w:b w:val="0"/>
          <w:bCs w:val="0"/>
          <w:sz w:val="20"/>
          <w:szCs w:val="20"/>
          <w:lang w:val="hy-AM"/>
        </w:rPr>
        <w:t>ում</w:t>
      </w:r>
      <w:r w:rsidRPr="00734A5D">
        <w:rPr>
          <w:rStyle w:val="Strong"/>
          <w:rFonts w:ascii="GHEA Grapalat" w:hAnsi="GHEA Grapalat"/>
          <w:b w:val="0"/>
          <w:bCs w:val="0"/>
          <w:sz w:val="20"/>
          <w:szCs w:val="20"/>
          <w:lang w:val="hy-AM"/>
        </w:rPr>
        <w:t xml:space="preserve">: </w:t>
      </w:r>
    </w:p>
    <w:p w14:paraId="026C1430"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074F31E9"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Pr="00734A5D">
        <w:rPr>
          <w:rFonts w:ascii="GHEA Grapalat" w:hAnsi="GHEA Grapalat" w:cs="Sylfaen"/>
          <w:vertAlign w:val="superscript"/>
          <w:lang w:val="hy-AM"/>
        </w:rPr>
        <w:t>երաշխիքը տվող բանկի անվանումը</w:t>
      </w:r>
    </w:p>
    <w:p w14:paraId="043A5B2B" w14:textId="77777777"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C8287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գումարը թվերով և տառերով</w:t>
      </w:r>
    </w:p>
    <w:p w14:paraId="12C58CD2" w14:textId="4E71548F"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00734A5D">
        <w:rPr>
          <w:rFonts w:ascii="GHEA Grapalat" w:hAnsi="GHEA Grapalat" w:cs="Arial"/>
          <w:b/>
          <w:sz w:val="20"/>
          <w:szCs w:val="20"/>
          <w:lang w:val="hy-AM"/>
        </w:rPr>
        <w:t xml:space="preserve"> </w:t>
      </w:r>
      <w:r w:rsidRPr="00734A5D">
        <w:rPr>
          <w:rStyle w:val="Strong"/>
          <w:rFonts w:ascii="GHEA Grapalat" w:hAnsi="GHEA Grapalat"/>
          <w:b w:val="0"/>
          <w:bCs w:val="0"/>
          <w:sz w:val="20"/>
          <w:szCs w:val="20"/>
          <w:lang w:val="hy-AM"/>
        </w:rPr>
        <w:t>հաշվեհամարին փոխանցման միջոցով:</w:t>
      </w:r>
    </w:p>
    <w:p w14:paraId="10C70A9F"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3EEF323B"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734A5D"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պրիցիպալի միջև կնքվելիքN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779299A5"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4E1D4A33"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 xml:space="preserve">պայմանագիրն ուժի մեջ մտնելու օրվանից մինչև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77777777"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5BC9503" w14:textId="77777777" w:rsidR="00091EBC" w:rsidRPr="00734A5D"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734A5D"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 xml:space="preserve">1) </w:t>
      </w:r>
      <w:r w:rsidR="0091775C"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91775C" w:rsidRPr="00734A5D">
        <w:rPr>
          <w:rFonts w:ascii="GHEA Grapalat" w:hAnsi="GHEA Grapalat"/>
          <w:sz w:val="20"/>
          <w:szCs w:val="20"/>
          <w:u w:val="single"/>
          <w:lang w:val="hy-AM"/>
        </w:rPr>
        <w:tab/>
        <w:t xml:space="preserve">     </w:t>
      </w:r>
      <w:r w:rsidRPr="00734A5D">
        <w:rPr>
          <w:rFonts w:ascii="GHEA Grapalat" w:hAnsi="GHEA Grapalat"/>
          <w:sz w:val="20"/>
          <w:szCs w:val="20"/>
          <w:lang w:val="hy-AM"/>
        </w:rPr>
        <w:t xml:space="preserve"> պայմանագրի, ներառյալ նաև դրանում </w:t>
      </w:r>
      <w:r w:rsidR="0091775C" w:rsidRPr="00734A5D">
        <w:rPr>
          <w:rFonts w:ascii="GHEA Grapalat" w:hAnsi="GHEA Grapalat"/>
          <w:sz w:val="20"/>
          <w:szCs w:val="20"/>
          <w:lang w:val="hy-AM"/>
        </w:rPr>
        <w:t>կատարված</w:t>
      </w:r>
    </w:p>
    <w:p w14:paraId="6E0E98C0" w14:textId="77777777" w:rsidR="00DC3470" w:rsidRPr="00734A5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w:t>
      </w:r>
      <w:r w:rsidR="0091775C" w:rsidRPr="00734A5D">
        <w:rPr>
          <w:rFonts w:ascii="GHEA Grapalat" w:hAnsi="GHEA Grapalat" w:cs="Sylfaen"/>
          <w:vertAlign w:val="superscript"/>
          <w:lang w:val="hy-AM"/>
        </w:rPr>
        <w:t>համարը</w:t>
      </w:r>
      <w:r w:rsidRPr="00734A5D">
        <w:rPr>
          <w:rFonts w:ascii="GHEA Grapalat" w:hAnsi="GHEA Grapalat" w:cs="Sylfaen"/>
          <w:vertAlign w:val="superscript"/>
          <w:lang w:val="hy-AM"/>
        </w:rPr>
        <w:t xml:space="preserve"> </w:t>
      </w:r>
    </w:p>
    <w:p w14:paraId="4106FDCD" w14:textId="214B3EA5" w:rsidR="00DC3470" w:rsidRPr="00734A5D"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734A5D"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2) բենեֆիցիարի կողմից պայմանագիրը միակողմանի լուծելու մասին </w:t>
      </w:r>
      <w:r>
        <w:fldChar w:fldCharType="begin"/>
      </w:r>
      <w:r w:rsidRPr="008545DF">
        <w:rPr>
          <w:lang w:val="hy-AM"/>
        </w:rPr>
        <w:instrText xml:space="preserve"> HYPERLINK "http://www.procurement.am" </w:instrText>
      </w:r>
      <w:r>
        <w:fldChar w:fldCharType="separate"/>
      </w:r>
      <w:r w:rsidRPr="00734A5D">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734A5D">
        <w:rPr>
          <w:rFonts w:ascii="GHEA Grapalat" w:hAnsi="GHEA Grapalat"/>
          <w:sz w:val="20"/>
          <w:szCs w:val="20"/>
          <w:lang w:val="hy-AM"/>
        </w:rPr>
        <w:t xml:space="preserve"> հասց</w:t>
      </w:r>
      <w:r w:rsidR="00BC0C24"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CF2170" w:rsidRPr="00734A5D">
        <w:rPr>
          <w:rFonts w:ascii="GHEA Grapalat" w:hAnsi="GHEA Grapalat"/>
          <w:sz w:val="20"/>
          <w:szCs w:val="20"/>
          <w:lang w:val="hy-AM"/>
        </w:rPr>
        <w:t>:</w:t>
      </w:r>
    </w:p>
    <w:p w14:paraId="6E51218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734A5D"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15C17072"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734A5D"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մարմնի ղեկավար</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7EA746E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DD7824F"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19419E" w:rsidRPr="00222F7B">
        <w:rPr>
          <w:rFonts w:ascii="GHEA Grapalat" w:hAnsi="GHEA Grapalat" w:cs="Sylfaen"/>
          <w:b/>
          <w:lang w:val="hy-AM"/>
        </w:rPr>
        <w:t>7</w:t>
      </w:r>
    </w:p>
    <w:p w14:paraId="7010A09D" w14:textId="6388D2F1"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2258D">
        <w:rPr>
          <w:rFonts w:ascii="GHEA Grapalat" w:hAnsi="GHEA Grapalat" w:cs="Sylfaen"/>
          <w:b/>
          <w:lang w:val="hy-AM"/>
        </w:rPr>
        <w:t>ԳՀԱՇՁԲ-</w:t>
      </w:r>
      <w:r w:rsidR="005705B1">
        <w:rPr>
          <w:rFonts w:ascii="GHEA Grapalat" w:hAnsi="GHEA Grapalat" w:cs="Sylfaen"/>
          <w:b/>
          <w:lang w:val="hy-AM"/>
        </w:rPr>
        <w:t>26/44</w:t>
      </w:r>
      <w:r w:rsidRPr="00785E88">
        <w:rPr>
          <w:rFonts w:ascii="GHEA Grapalat" w:hAnsi="GHEA Grapalat" w:cs="Sylfaen"/>
          <w:b/>
          <w:lang w:val="hy-AM"/>
        </w:rPr>
        <w:t>»*  ծածկագրով</w:t>
      </w:r>
    </w:p>
    <w:p w14:paraId="48EEAA3C" w14:textId="39BCF4AD" w:rsidR="00F02279" w:rsidRPr="00FB1EC7" w:rsidRDefault="0002258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4568B308" w:rsidR="00F02279" w:rsidRPr="00456F9A" w:rsidRDefault="00F02279" w:rsidP="00456F9A">
      <w:pPr>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proofErr w:type="gramStart"/>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proofErr w:type="gramEnd"/>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005017A3">
        <w:rPr>
          <w:rFonts w:ascii="GHEA Grapalat" w:hAnsi="GHEA Grapalat" w:cs="Sylfaen"/>
          <w:sz w:val="20"/>
          <w:szCs w:val="20"/>
          <w:lang w:val="hy-AM"/>
        </w:rPr>
        <w:t xml:space="preserve"> </w:t>
      </w:r>
      <w:r w:rsidR="005C1E31">
        <w:rPr>
          <w:rFonts w:ascii="GHEA Grapalat" w:eastAsia="MS Mincho" w:hAnsi="GHEA Grapalat" w:cs="Sylfaen"/>
          <w:b/>
          <w:sz w:val="22"/>
          <w:lang w:val="hy-AM" w:eastAsia="ja-JP"/>
        </w:rPr>
        <w:t>Երևան քաղաքի Ավան վարչական շրջանի փողոցների և միջբակային տարածքների ասֆալտբետոնյա ծածկի վերանորոգման և պահպանման</w:t>
      </w:r>
      <w:r w:rsidRPr="00FB1EC7">
        <w:rPr>
          <w:rFonts w:ascii="GHEA Grapalat" w:hAnsi="GHEA Grapalat" w:cs="Sylfaen"/>
          <w:vertAlign w:val="superscript"/>
          <w:lang w:val="pt-BR"/>
        </w:rPr>
        <w:t xml:space="preserve"> </w:t>
      </w: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6C279D92"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proofErr w:type="gramStart"/>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proofErr w:type="gramEnd"/>
      <w:r w:rsidRPr="00FB1EC7">
        <w:rPr>
          <w:rFonts w:ascii="GHEA Grapalat" w:hAnsi="GHEA Grapalat" w:cs="Tahoma"/>
          <w:sz w:val="20"/>
          <w:szCs w:val="20"/>
          <w:lang w:val="es-ES"/>
        </w:rPr>
        <w:t>։</w:t>
      </w:r>
    </w:p>
    <w:p w14:paraId="0B226299" w14:textId="4FADCE7C"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00255F8B">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sidR="006F73E6" w:rsidRPr="006F73E6">
        <w:rPr>
          <w:rFonts w:ascii="GHEA Grapalat" w:hAnsi="GHEA Grapalat" w:cs="Times Armenian"/>
          <w:sz w:val="22"/>
          <w:szCs w:val="22"/>
          <w:lang w:val="hy-AM"/>
        </w:rPr>
        <w:t>հ</w:t>
      </w:r>
      <w:r w:rsidR="00B47774" w:rsidRPr="006F73E6">
        <w:rPr>
          <w:rFonts w:ascii="GHEA Grapalat" w:hAnsi="GHEA Grapalat" w:cs="Times Armenian"/>
          <w:sz w:val="20"/>
          <w:szCs w:val="22"/>
          <w:lang w:val="hy-AM"/>
        </w:rPr>
        <w:t>ամաձայն հավելված 2</w:t>
      </w:r>
      <w:r w:rsidR="00320E10">
        <w:rPr>
          <w:rFonts w:ascii="GHEA Grapalat" w:hAnsi="GHEA Grapalat" w:cs="Times Armenian"/>
          <w:sz w:val="20"/>
          <w:szCs w:val="22"/>
          <w:lang w:val="hy-AM"/>
        </w:rPr>
        <w:t>-ի</w:t>
      </w:r>
      <w:r w:rsidR="00B47774">
        <w:rPr>
          <w:rFonts w:ascii="GHEA Grapalat" w:hAnsi="GHEA Grapalat" w:cs="Times Armenian"/>
          <w:lang w:val="hy-AM"/>
        </w:rPr>
        <w:t xml:space="preserve">: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197B20E1"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proofErr w:type="gramStart"/>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0311BA98" w:rsidR="00F02279"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02DC3DE4" w14:textId="1A4CF9DA" w:rsidR="0091536E" w:rsidRPr="00AD3BB8" w:rsidRDefault="0091536E" w:rsidP="0091536E">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 օրվա ընթացքում: </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անհամաձայնությունը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1A429C92" w14:textId="66D40EEE"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2B4C904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proofErr w:type="gramStart"/>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proofErr w:type="gramEnd"/>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0091536E">
        <w:rPr>
          <w:rFonts w:ascii="GHEA Grapalat" w:hAnsi="GHEA Grapalat" w:cs="Sylfaen"/>
          <w:sz w:val="20"/>
          <w:szCs w:val="20"/>
          <w:lang w:val="hy-AM"/>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033FDF53"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lastRenderedPageBreak/>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E14B6C" w:rsidRPr="00E14B6C">
        <w:rPr>
          <w:rFonts w:ascii="GHEA Grapalat" w:hAnsi="GHEA Grapalat" w:cs="Sylfaen"/>
          <w:b/>
          <w:bCs/>
          <w:sz w:val="20"/>
          <w:szCs w:val="20"/>
          <w:lang w:val="hy-AM"/>
        </w:rPr>
        <w:t>730</w:t>
      </w:r>
      <w:r w:rsidRPr="00266FE1">
        <w:rPr>
          <w:rFonts w:ascii="GHEA Grapalat" w:hAnsi="GHEA Grapalat" w:cs="Sylfaen"/>
          <w:sz w:val="20"/>
          <w:szCs w:val="20"/>
          <w:lang w:val="hy-AM"/>
        </w:rPr>
        <w:t xml:space="preserve"> օրացուցային օր։</w:t>
      </w:r>
      <w:r w:rsidRPr="00C7042B">
        <w:rPr>
          <w:rFonts w:ascii="GHEA Grapalat" w:hAnsi="GHEA Grapalat" w:cs="Sylfaen"/>
          <w:sz w:val="20"/>
          <w:szCs w:val="20"/>
          <w:lang w:val="hy-AM"/>
        </w:rPr>
        <w:t xml:space="preserve">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3"/>
      </w:r>
    </w:p>
    <w:p w14:paraId="215DEEEF" w14:textId="77777777" w:rsidR="00F02279" w:rsidRPr="004F4E59" w:rsidRDefault="00F02279" w:rsidP="00F02279">
      <w:pPr>
        <w:tabs>
          <w:tab w:val="left" w:pos="1276"/>
        </w:tabs>
        <w:ind w:firstLine="720"/>
        <w:jc w:val="both"/>
        <w:rPr>
          <w:rFonts w:ascii="GHEA Grapalat" w:hAnsi="GHEA Grapalat" w:cs="Times Armenian"/>
          <w:color w:val="FF0000"/>
          <w:sz w:val="20"/>
          <w:szCs w:val="20"/>
          <w:lang w:val="es-ES"/>
        </w:rPr>
      </w:pPr>
      <w:r w:rsidRPr="004F4E59">
        <w:rPr>
          <w:rFonts w:ascii="GHEA Grapalat" w:hAnsi="GHEA Grapalat" w:cs="Times Armenian"/>
          <w:color w:val="FF0000"/>
          <w:sz w:val="20"/>
          <w:szCs w:val="20"/>
          <w:lang w:val="es-ES"/>
        </w:rPr>
        <w:t xml:space="preserve">3.4.10 </w:t>
      </w:r>
      <w:r w:rsidRPr="004F4E59">
        <w:rPr>
          <w:rFonts w:ascii="GHEA Grapalat" w:hAnsi="GHEA Grapalat" w:cs="Sylfaen"/>
          <w:color w:val="FF0000"/>
          <w:sz w:val="20"/>
          <w:szCs w:val="20"/>
          <w:lang w:val="hy-AM"/>
        </w:rPr>
        <w:t>Կապալի</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օբյեկտի</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դրա</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առանձին</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մասերի</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կոնստրուկցիաներ</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և</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այլն</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և</w:t>
      </w:r>
      <w:r w:rsidRPr="004F4E59">
        <w:rPr>
          <w:rFonts w:ascii="GHEA Grapalat" w:hAnsi="GHEA Grapalat" w:cs="Arial"/>
          <w:color w:val="FF0000"/>
          <w:sz w:val="20"/>
          <w:szCs w:val="20"/>
          <w:lang w:val="hy-AM"/>
        </w:rPr>
        <w:t xml:space="preserve"> </w:t>
      </w:r>
      <w:proofErr w:type="gramStart"/>
      <w:r w:rsidRPr="004F4E59">
        <w:rPr>
          <w:rFonts w:ascii="GHEA Grapalat" w:hAnsi="GHEA Grapalat" w:cs="Sylfaen"/>
          <w:color w:val="FF0000"/>
          <w:sz w:val="20"/>
          <w:szCs w:val="20"/>
          <w:lang w:val="hy-AM"/>
        </w:rPr>
        <w:t>օգտագործվ</w:t>
      </w:r>
      <w:r w:rsidR="0019419E" w:rsidRPr="004F4E59">
        <w:rPr>
          <w:rFonts w:ascii="GHEA Grapalat" w:hAnsi="GHEA Grapalat" w:cs="Sylfaen"/>
          <w:color w:val="FF0000"/>
          <w:sz w:val="20"/>
          <w:szCs w:val="20"/>
          <w:lang w:val="hy-AM"/>
        </w:rPr>
        <w:t xml:space="preserve">ելիք </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նյութերի</w:t>
      </w:r>
      <w:proofErr w:type="gramEnd"/>
      <w:r w:rsidRPr="004F4E59">
        <w:rPr>
          <w:rFonts w:ascii="GHEA Grapalat" w:hAnsi="GHEA Grapalat" w:cs="Arial"/>
          <w:color w:val="FF0000"/>
          <w:sz w:val="20"/>
          <w:szCs w:val="20"/>
          <w:lang w:val="hy-AM"/>
        </w:rPr>
        <w:t xml:space="preserve"> </w:t>
      </w:r>
      <w:r w:rsidR="0019419E" w:rsidRPr="004F4E59">
        <w:rPr>
          <w:rFonts w:ascii="GHEA Grapalat" w:hAnsi="GHEA Grapalat" w:cs="Arial"/>
          <w:color w:val="FF0000"/>
          <w:sz w:val="20"/>
          <w:szCs w:val="20"/>
          <w:lang w:val="hy-AM"/>
        </w:rPr>
        <w:t xml:space="preserve">և (կամ) սարքերի ու սարքավորումների </w:t>
      </w:r>
      <w:r w:rsidRPr="004F4E59">
        <w:rPr>
          <w:rFonts w:ascii="GHEA Grapalat" w:hAnsi="GHEA Grapalat" w:cs="Sylfaen"/>
          <w:color w:val="FF0000"/>
          <w:sz w:val="20"/>
          <w:szCs w:val="20"/>
          <w:lang w:val="hy-AM"/>
        </w:rPr>
        <w:t>երաշխիքային</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ժամկետներին</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ներկայացվող</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նվազագույն</w:t>
      </w:r>
      <w:r w:rsidRPr="004F4E59">
        <w:rPr>
          <w:rFonts w:ascii="GHEA Grapalat" w:hAnsi="GHEA Grapalat" w:cs="Arial"/>
          <w:color w:val="FF0000"/>
          <w:sz w:val="20"/>
          <w:szCs w:val="20"/>
          <w:lang w:val="hy-AM"/>
        </w:rPr>
        <w:t xml:space="preserve"> </w:t>
      </w:r>
      <w:r w:rsidRPr="004F4E59">
        <w:rPr>
          <w:rFonts w:ascii="GHEA Grapalat" w:hAnsi="GHEA Grapalat" w:cs="Sylfaen"/>
          <w:color w:val="FF0000"/>
          <w:sz w:val="20"/>
          <w:szCs w:val="20"/>
          <w:lang w:val="hy-AM"/>
        </w:rPr>
        <w:t>պահանջները</w:t>
      </w:r>
      <w:r w:rsidRPr="004F4E59">
        <w:rPr>
          <w:rFonts w:ascii="GHEA Grapalat" w:hAnsi="GHEA Grapalat" w:cs="Times Armenian"/>
          <w:color w:val="FF0000"/>
          <w:sz w:val="20"/>
          <w:szCs w:val="20"/>
          <w:lang w:val="es-ES"/>
        </w:rPr>
        <w:t xml:space="preserve"> </w:t>
      </w:r>
      <w:r w:rsidRPr="004F4E59">
        <w:rPr>
          <w:rFonts w:ascii="GHEA Grapalat" w:hAnsi="GHEA Grapalat" w:cs="Sylfaen"/>
          <w:color w:val="FF0000"/>
          <w:sz w:val="20"/>
          <w:szCs w:val="20"/>
          <w:lang w:val="pt-BR"/>
        </w:rPr>
        <w:t>ներկայացված</w:t>
      </w:r>
      <w:r w:rsidRPr="004F4E59">
        <w:rPr>
          <w:rFonts w:ascii="GHEA Grapalat" w:hAnsi="GHEA Grapalat" w:cs="Times Armenian"/>
          <w:color w:val="FF0000"/>
          <w:sz w:val="20"/>
          <w:szCs w:val="20"/>
          <w:lang w:val="es-ES"/>
        </w:rPr>
        <w:t xml:space="preserve"> </w:t>
      </w:r>
      <w:r w:rsidRPr="004F4E59">
        <w:rPr>
          <w:rFonts w:ascii="GHEA Grapalat" w:hAnsi="GHEA Grapalat" w:cs="Sylfaen"/>
          <w:color w:val="FF0000"/>
          <w:sz w:val="20"/>
          <w:szCs w:val="20"/>
          <w:lang w:val="pt-BR"/>
        </w:rPr>
        <w:t>են</w:t>
      </w:r>
      <w:r w:rsidRPr="004F4E59">
        <w:rPr>
          <w:rFonts w:ascii="GHEA Grapalat" w:hAnsi="GHEA Grapalat" w:cs="Times Armenian"/>
          <w:color w:val="FF0000"/>
          <w:sz w:val="20"/>
          <w:szCs w:val="20"/>
          <w:lang w:val="es-ES"/>
        </w:rPr>
        <w:t xml:space="preserve"> </w:t>
      </w:r>
      <w:r w:rsidRPr="004F4E59">
        <w:rPr>
          <w:rFonts w:ascii="GHEA Grapalat" w:hAnsi="GHEA Grapalat" w:cs="Sylfaen"/>
          <w:color w:val="FF0000"/>
          <w:sz w:val="20"/>
          <w:szCs w:val="20"/>
          <w:lang w:val="pt-BR"/>
        </w:rPr>
        <w:t>պայմանագրի</w:t>
      </w:r>
      <w:r w:rsidRPr="004F4E59">
        <w:rPr>
          <w:rFonts w:ascii="GHEA Grapalat" w:hAnsi="GHEA Grapalat" w:cs="Times Armenian"/>
          <w:color w:val="FF0000"/>
          <w:sz w:val="20"/>
          <w:szCs w:val="20"/>
          <w:lang w:val="es-ES"/>
        </w:rPr>
        <w:t xml:space="preserve"> N – </w:t>
      </w:r>
      <w:r w:rsidRPr="004F4E59">
        <w:rPr>
          <w:rFonts w:ascii="GHEA Grapalat" w:hAnsi="GHEA Grapalat" w:cs="Sylfaen"/>
          <w:color w:val="FF0000"/>
          <w:sz w:val="20"/>
          <w:szCs w:val="20"/>
          <w:lang w:val="pt-BR"/>
        </w:rPr>
        <w:t>Հավելվածում:</w:t>
      </w:r>
      <w:r w:rsidR="00932E8F" w:rsidRPr="004F4E59">
        <w:rPr>
          <w:rFonts w:ascii="GHEA Grapalat" w:hAnsi="GHEA Grapalat" w:cs="Sylfaen"/>
          <w:color w:val="FF0000"/>
          <w:sz w:val="20"/>
          <w:szCs w:val="20"/>
          <w:vertAlign w:val="superscript"/>
          <w:lang w:val="hy-AM"/>
        </w:rPr>
        <w:t>2</w:t>
      </w:r>
      <w:r w:rsidR="00E520F5" w:rsidRPr="004F4E59">
        <w:rPr>
          <w:rFonts w:ascii="GHEA Grapalat" w:hAnsi="GHEA Grapalat" w:cs="Sylfaen"/>
          <w:color w:val="FF0000"/>
          <w:sz w:val="20"/>
          <w:szCs w:val="20"/>
          <w:vertAlign w:val="superscript"/>
          <w:lang w:val="hy-AM"/>
        </w:rPr>
        <w:t>8</w:t>
      </w:r>
      <w:r w:rsidRPr="004F4E59">
        <w:rPr>
          <w:rStyle w:val="FootnoteReference"/>
          <w:rFonts w:ascii="GHEA Grapalat" w:hAnsi="GHEA Grapalat" w:cs="Sylfaen"/>
          <w:color w:val="FF0000"/>
          <w:sz w:val="20"/>
          <w:szCs w:val="20"/>
          <w:lang w:val="pt-BR"/>
        </w:rPr>
        <w:footnoteReference w:id="14"/>
      </w:r>
      <w:r w:rsidRPr="004F4E59">
        <w:rPr>
          <w:rFonts w:ascii="GHEA Grapalat" w:hAnsi="GHEA Grapalat" w:cs="Times Armenian"/>
          <w:color w:val="FF0000"/>
          <w:sz w:val="20"/>
          <w:szCs w:val="20"/>
          <w:lang w:val="es-ES"/>
        </w:rPr>
        <w:t xml:space="preserve"> </w:t>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2D1F509C"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6DDA65FB"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77777777"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4D8063B"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5BAF885" w14:textId="619AD659" w:rsidR="00F0796A" w:rsidRPr="002A182C" w:rsidRDefault="00FC32F6" w:rsidP="00F0796A">
      <w:pPr>
        <w:tabs>
          <w:tab w:val="left" w:pos="1276"/>
        </w:tabs>
        <w:ind w:firstLine="360"/>
        <w:jc w:val="both"/>
        <w:rPr>
          <w:rFonts w:ascii="GHEA Grapalat" w:hAnsi="GHEA Grapalat" w:cs="Sylfaen"/>
          <w:b/>
          <w:bCs/>
          <w:sz w:val="20"/>
          <w:szCs w:val="20"/>
          <w:lang w:val="hy-AM"/>
        </w:rPr>
      </w:pPr>
      <w:r>
        <w:rPr>
          <w:rFonts w:ascii="GHEA Grapalat" w:hAnsi="GHEA Grapalat" w:cs="Sylfaen"/>
          <w:b/>
          <w:bCs/>
          <w:sz w:val="20"/>
          <w:szCs w:val="20"/>
          <w:lang w:val="hy-AM"/>
        </w:rPr>
        <w:t xml:space="preserve"> </w:t>
      </w:r>
      <w:r w:rsidR="00F0796A"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70DCC315" w14:textId="77777777" w:rsidR="00F0796A" w:rsidRPr="002A182C" w:rsidRDefault="00F0796A" w:rsidP="00F0796A">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6034E261" w14:textId="77777777" w:rsidR="00F0796A" w:rsidRPr="002A182C" w:rsidRDefault="00F0796A" w:rsidP="00F0796A">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67DD96DA" w14:textId="77777777" w:rsidR="00F0796A" w:rsidRPr="002A182C" w:rsidRDefault="00F0796A" w:rsidP="00F0796A">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3AF10D73" w14:textId="77777777" w:rsidR="00F0796A" w:rsidRDefault="00F0796A" w:rsidP="00F0796A">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1A0E947B"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446A5D" w:rsidRPr="00FB1EC7">
        <w:rPr>
          <w:rFonts w:ascii="GHEA Grapalat" w:hAnsi="GHEA Grapalat" w:cs="Times Armenian"/>
          <w:sz w:val="20"/>
          <w:szCs w:val="20"/>
          <w:lang w:val="hy-AM"/>
        </w:rPr>
        <w:t>0,05 (</w:t>
      </w:r>
      <w:r w:rsidR="00446A5D" w:rsidRPr="00FB1EC7">
        <w:rPr>
          <w:rFonts w:ascii="GHEA Grapalat" w:hAnsi="GHEA Grapalat" w:cs="Sylfaen"/>
          <w:sz w:val="20"/>
          <w:szCs w:val="20"/>
          <w:lang w:val="hy-AM"/>
        </w:rPr>
        <w:t>զրո</w:t>
      </w:r>
      <w:r w:rsidR="00446A5D" w:rsidRPr="00FB1EC7">
        <w:rPr>
          <w:rFonts w:ascii="GHEA Grapalat" w:hAnsi="GHEA Grapalat" w:cs="Arial"/>
          <w:sz w:val="20"/>
          <w:szCs w:val="20"/>
          <w:lang w:val="hy-AM"/>
        </w:rPr>
        <w:t xml:space="preserve"> </w:t>
      </w:r>
      <w:r w:rsidR="00446A5D" w:rsidRPr="00FB1EC7">
        <w:rPr>
          <w:rFonts w:ascii="GHEA Grapalat" w:hAnsi="GHEA Grapalat" w:cs="Sylfaen"/>
          <w:sz w:val="20"/>
          <w:szCs w:val="20"/>
          <w:lang w:val="hy-AM"/>
        </w:rPr>
        <w:t>ամբողջ</w:t>
      </w:r>
      <w:r w:rsidR="00446A5D" w:rsidRPr="00FB1EC7">
        <w:rPr>
          <w:rFonts w:ascii="GHEA Grapalat" w:hAnsi="GHEA Grapalat" w:cs="Arial"/>
          <w:sz w:val="20"/>
          <w:szCs w:val="20"/>
          <w:lang w:val="hy-AM"/>
        </w:rPr>
        <w:t xml:space="preserve"> </w:t>
      </w:r>
      <w:r w:rsidR="00446A5D" w:rsidRPr="00FB1EC7">
        <w:rPr>
          <w:rFonts w:ascii="GHEA Grapalat" w:hAnsi="GHEA Grapalat" w:cs="Sylfaen"/>
          <w:sz w:val="20"/>
          <w:szCs w:val="20"/>
          <w:lang w:val="hy-AM"/>
        </w:rPr>
        <w:t>հինգ</w:t>
      </w:r>
      <w:r w:rsidR="00446A5D" w:rsidRPr="00FB1EC7">
        <w:rPr>
          <w:rFonts w:ascii="GHEA Grapalat" w:hAnsi="GHEA Grapalat" w:cs="Arial"/>
          <w:sz w:val="20"/>
          <w:szCs w:val="20"/>
          <w:lang w:val="hy-AM"/>
        </w:rPr>
        <w:t xml:space="preserve"> </w:t>
      </w:r>
      <w:r w:rsidR="00446A5D" w:rsidRPr="00FB1EC7">
        <w:rPr>
          <w:rFonts w:ascii="GHEA Grapalat" w:hAnsi="GHEA Grapalat" w:cs="Sylfaen"/>
          <w:sz w:val="20"/>
          <w:szCs w:val="20"/>
          <w:lang w:val="hy-AM"/>
        </w:rPr>
        <w:t>հարյուրերորդական</w:t>
      </w:r>
      <w:r w:rsidR="00446A5D"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203B95A3"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lastRenderedPageBreak/>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446A5D" w:rsidRPr="00FB1EC7">
        <w:rPr>
          <w:rFonts w:ascii="GHEA Grapalat" w:hAnsi="GHEA Grapalat" w:cs="Times Armenian"/>
          <w:sz w:val="20"/>
          <w:szCs w:val="20"/>
          <w:lang w:val="hy-AM"/>
        </w:rPr>
        <w:t>0,5 (</w:t>
      </w:r>
      <w:r w:rsidR="00446A5D" w:rsidRPr="00FB1EC7">
        <w:rPr>
          <w:rFonts w:ascii="GHEA Grapalat" w:hAnsi="GHEA Grapalat" w:cs="Sylfaen"/>
          <w:sz w:val="20"/>
          <w:szCs w:val="20"/>
          <w:lang w:val="hy-AM"/>
        </w:rPr>
        <w:t>զրո</w:t>
      </w:r>
      <w:r w:rsidR="00446A5D" w:rsidRPr="00FB1EC7">
        <w:rPr>
          <w:rFonts w:ascii="GHEA Grapalat" w:hAnsi="GHEA Grapalat" w:cs="Arial"/>
          <w:sz w:val="20"/>
          <w:szCs w:val="20"/>
          <w:lang w:val="hy-AM"/>
        </w:rPr>
        <w:t xml:space="preserve"> </w:t>
      </w:r>
      <w:r w:rsidR="00446A5D" w:rsidRPr="00FB1EC7">
        <w:rPr>
          <w:rFonts w:ascii="GHEA Grapalat" w:hAnsi="GHEA Grapalat" w:cs="Sylfaen"/>
          <w:sz w:val="20"/>
          <w:szCs w:val="20"/>
          <w:lang w:val="hy-AM"/>
        </w:rPr>
        <w:t>ամբողջ</w:t>
      </w:r>
      <w:r w:rsidR="00446A5D" w:rsidRPr="00FB1EC7">
        <w:rPr>
          <w:rFonts w:ascii="GHEA Grapalat" w:hAnsi="GHEA Grapalat" w:cs="Arial"/>
          <w:sz w:val="20"/>
          <w:szCs w:val="20"/>
          <w:lang w:val="hy-AM"/>
        </w:rPr>
        <w:t xml:space="preserve"> </w:t>
      </w:r>
      <w:r w:rsidR="00446A5D" w:rsidRPr="00FB1EC7">
        <w:rPr>
          <w:rFonts w:ascii="GHEA Grapalat" w:hAnsi="GHEA Grapalat" w:cs="Sylfaen"/>
          <w:sz w:val="20"/>
          <w:szCs w:val="20"/>
          <w:lang w:val="hy-AM"/>
        </w:rPr>
        <w:t>հինգ</w:t>
      </w:r>
      <w:r w:rsidR="00446A5D" w:rsidRPr="00FB1EC7">
        <w:rPr>
          <w:rFonts w:ascii="GHEA Grapalat" w:hAnsi="GHEA Grapalat" w:cs="Arial"/>
          <w:sz w:val="20"/>
          <w:szCs w:val="20"/>
          <w:lang w:val="hy-AM"/>
        </w:rPr>
        <w:t xml:space="preserve"> </w:t>
      </w:r>
      <w:r w:rsidR="00446A5D">
        <w:rPr>
          <w:rFonts w:ascii="GHEA Grapalat" w:hAnsi="GHEA Grapalat" w:cs="Sylfaen"/>
          <w:sz w:val="20"/>
          <w:szCs w:val="20"/>
          <w:lang w:val="hy-AM"/>
        </w:rPr>
        <w:t>տասնորդական</w:t>
      </w:r>
      <w:r w:rsidR="00446A5D"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5"/>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1B2AD2C2"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21"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54E42ADA" w14:textId="77777777" w:rsidR="000778C8" w:rsidRDefault="000778C8" w:rsidP="00CA24B0">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0" w:type="auto"/>
        <w:jc w:val="center"/>
        <w:tblLook w:val="04A0" w:firstRow="1" w:lastRow="0" w:firstColumn="1" w:lastColumn="0" w:noHBand="0" w:noVBand="1"/>
      </w:tblPr>
      <w:tblGrid>
        <w:gridCol w:w="648"/>
        <w:gridCol w:w="5249"/>
        <w:gridCol w:w="4291"/>
      </w:tblGrid>
      <w:tr w:rsidR="008B1EA0" w:rsidRPr="008B1EA0" w14:paraId="6DDE5242" w14:textId="77777777" w:rsidTr="004C6180">
        <w:trPr>
          <w:trHeight w:val="401"/>
          <w:jc w:val="center"/>
        </w:trPr>
        <w:tc>
          <w:tcPr>
            <w:tcW w:w="648" w:type="dxa"/>
            <w:tcBorders>
              <w:top w:val="single" w:sz="4" w:space="0" w:color="auto"/>
              <w:left w:val="single" w:sz="4" w:space="0" w:color="auto"/>
              <w:bottom w:val="single" w:sz="4" w:space="0" w:color="auto"/>
              <w:right w:val="single" w:sz="4" w:space="0" w:color="auto"/>
            </w:tcBorders>
            <w:vAlign w:val="center"/>
          </w:tcPr>
          <w:bookmarkEnd w:id="21"/>
          <w:p w14:paraId="476BD8DA" w14:textId="77777777" w:rsidR="008B1EA0" w:rsidRPr="008B1EA0" w:rsidRDefault="008B1EA0" w:rsidP="004C6180">
            <w:pPr>
              <w:tabs>
                <w:tab w:val="center" w:pos="5342"/>
              </w:tabs>
              <w:spacing w:before="100" w:beforeAutospacing="1"/>
              <w:jc w:val="center"/>
              <w:rPr>
                <w:rFonts w:ascii="GHEA Grapalat" w:eastAsiaTheme="minorHAnsi" w:hAnsi="GHEA Grapalat"/>
                <w:b/>
                <w:i/>
                <w:sz w:val="20"/>
                <w:szCs w:val="20"/>
                <w:lang w:val="hy-AM"/>
              </w:rPr>
            </w:pPr>
            <w:r w:rsidRPr="008B1EA0">
              <w:rPr>
                <w:rFonts w:ascii="GHEA Grapalat" w:eastAsiaTheme="minorHAnsi" w:hAnsi="GHEA Grapalat"/>
                <w:b/>
                <w:i/>
                <w:sz w:val="20"/>
                <w:szCs w:val="20"/>
                <w:lang w:val="ru-RU"/>
              </w:rPr>
              <w:t>N</w:t>
            </w:r>
          </w:p>
        </w:tc>
        <w:tc>
          <w:tcPr>
            <w:tcW w:w="5249" w:type="dxa"/>
            <w:tcBorders>
              <w:top w:val="single" w:sz="4" w:space="0" w:color="auto"/>
              <w:left w:val="single" w:sz="4" w:space="0" w:color="auto"/>
              <w:bottom w:val="single" w:sz="4" w:space="0" w:color="auto"/>
              <w:right w:val="single" w:sz="4" w:space="0" w:color="auto"/>
            </w:tcBorders>
            <w:vAlign w:val="center"/>
          </w:tcPr>
          <w:p w14:paraId="0F6B0A86" w14:textId="77777777" w:rsidR="008B1EA0" w:rsidRPr="008B1EA0" w:rsidRDefault="008B1EA0" w:rsidP="004C6180">
            <w:pPr>
              <w:tabs>
                <w:tab w:val="center" w:pos="5342"/>
              </w:tabs>
              <w:spacing w:before="100" w:beforeAutospacing="1"/>
              <w:jc w:val="center"/>
              <w:rPr>
                <w:rFonts w:ascii="GHEA Grapalat" w:eastAsiaTheme="minorHAnsi" w:hAnsi="GHEA Grapalat"/>
                <w:b/>
                <w:i/>
                <w:sz w:val="20"/>
                <w:szCs w:val="20"/>
                <w:lang w:val="hy-AM"/>
              </w:rPr>
            </w:pPr>
            <w:r w:rsidRPr="008B1EA0">
              <w:rPr>
                <w:rFonts w:ascii="GHEA Grapalat" w:eastAsiaTheme="minorHAnsi" w:hAnsi="GHEA Grapalat"/>
                <w:b/>
                <w:i/>
                <w:sz w:val="20"/>
                <w:szCs w:val="20"/>
                <w:lang w:val="hy-AM"/>
              </w:rPr>
              <w:t>Խախտումը</w:t>
            </w:r>
          </w:p>
        </w:tc>
        <w:tc>
          <w:tcPr>
            <w:tcW w:w="4291" w:type="dxa"/>
            <w:tcBorders>
              <w:top w:val="single" w:sz="4" w:space="0" w:color="auto"/>
              <w:left w:val="single" w:sz="4" w:space="0" w:color="auto"/>
              <w:bottom w:val="single" w:sz="4" w:space="0" w:color="auto"/>
              <w:right w:val="single" w:sz="4" w:space="0" w:color="auto"/>
            </w:tcBorders>
            <w:vAlign w:val="center"/>
          </w:tcPr>
          <w:p w14:paraId="187F7CAA" w14:textId="77777777" w:rsidR="008B1EA0" w:rsidRPr="008B1EA0" w:rsidRDefault="008B1EA0" w:rsidP="004C6180">
            <w:pPr>
              <w:tabs>
                <w:tab w:val="center" w:pos="5342"/>
              </w:tabs>
              <w:spacing w:before="100" w:beforeAutospacing="1"/>
              <w:jc w:val="center"/>
              <w:rPr>
                <w:rFonts w:ascii="GHEA Grapalat" w:eastAsiaTheme="minorHAnsi" w:hAnsi="GHEA Grapalat"/>
                <w:b/>
                <w:i/>
                <w:sz w:val="20"/>
                <w:szCs w:val="20"/>
                <w:lang w:val="hy-AM"/>
              </w:rPr>
            </w:pPr>
            <w:r w:rsidRPr="008B1EA0">
              <w:rPr>
                <w:rFonts w:ascii="GHEA Grapalat" w:eastAsiaTheme="minorHAnsi" w:hAnsi="GHEA Grapalat"/>
                <w:b/>
                <w:i/>
                <w:sz w:val="20"/>
                <w:szCs w:val="20"/>
                <w:lang w:val="hy-AM"/>
              </w:rPr>
              <w:t>Պատասխանատվությունը</w:t>
            </w:r>
          </w:p>
        </w:tc>
      </w:tr>
      <w:tr w:rsidR="008B1EA0" w:rsidRPr="008B1EA0" w14:paraId="472129ED" w14:textId="77777777" w:rsidTr="004C6180">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05069947" w14:textId="77777777" w:rsidR="008B1EA0" w:rsidRPr="008B1EA0" w:rsidRDefault="008B1EA0" w:rsidP="004C6180">
            <w:pPr>
              <w:tabs>
                <w:tab w:val="center" w:pos="5342"/>
              </w:tabs>
              <w:spacing w:before="100" w:beforeAutospacing="1"/>
              <w:jc w:val="center"/>
              <w:rPr>
                <w:rFonts w:ascii="GHEA Grapalat" w:eastAsiaTheme="minorHAnsi" w:hAnsi="GHEA Grapalat"/>
                <w:b/>
                <w:sz w:val="20"/>
                <w:szCs w:val="20"/>
              </w:rPr>
            </w:pPr>
            <w:r w:rsidRPr="008B1EA0">
              <w:rPr>
                <w:rFonts w:ascii="GHEA Grapalat" w:eastAsiaTheme="minorHAnsi" w:hAnsi="GHEA Grapalat"/>
                <w:b/>
                <w:sz w:val="20"/>
                <w:szCs w:val="20"/>
              </w:rPr>
              <w:t>1</w:t>
            </w:r>
          </w:p>
        </w:tc>
        <w:tc>
          <w:tcPr>
            <w:tcW w:w="5249" w:type="dxa"/>
            <w:tcBorders>
              <w:top w:val="single" w:sz="4" w:space="0" w:color="auto"/>
              <w:left w:val="single" w:sz="4" w:space="0" w:color="auto"/>
              <w:bottom w:val="single" w:sz="4" w:space="0" w:color="auto"/>
              <w:right w:val="single" w:sz="4" w:space="0" w:color="auto"/>
            </w:tcBorders>
            <w:vAlign w:val="center"/>
          </w:tcPr>
          <w:p w14:paraId="6932F076" w14:textId="77777777" w:rsidR="008B1EA0" w:rsidRPr="008B1EA0" w:rsidRDefault="008B1EA0" w:rsidP="004C6180">
            <w:pPr>
              <w:tabs>
                <w:tab w:val="center" w:pos="5342"/>
              </w:tabs>
              <w:spacing w:before="100" w:beforeAutospacing="1"/>
              <w:jc w:val="center"/>
              <w:rPr>
                <w:rFonts w:ascii="GHEA Grapalat" w:eastAsiaTheme="minorHAnsi" w:hAnsi="GHEA Grapalat"/>
                <w:b/>
                <w:sz w:val="20"/>
                <w:szCs w:val="20"/>
                <w:lang w:val="hy-AM"/>
              </w:rPr>
            </w:pPr>
            <w:r w:rsidRPr="008B1EA0">
              <w:rPr>
                <w:rFonts w:ascii="GHEA Grapalat" w:hAnsi="GHEA Grapalat"/>
                <w:sz w:val="20"/>
                <w:szCs w:val="20"/>
              </w:rPr>
              <w:t>Շ</w:t>
            </w:r>
            <w:r w:rsidRPr="008B1EA0">
              <w:rPr>
                <w:rFonts w:ascii="GHEA Grapalat" w:hAnsi="GHEA Grapalat"/>
                <w:sz w:val="20"/>
                <w:szCs w:val="20"/>
                <w:lang w:val="hy-AM"/>
              </w:rPr>
              <w:t>ինարարական հրապարակի պատշաճ կազմակերպ</w:t>
            </w:r>
            <w:proofErr w:type="spellStart"/>
            <w:r w:rsidRPr="008B1EA0">
              <w:rPr>
                <w:rFonts w:ascii="GHEA Grapalat" w:hAnsi="GHEA Grapalat"/>
                <w:sz w:val="20"/>
                <w:szCs w:val="20"/>
              </w:rPr>
              <w:t>ումը</w:t>
            </w:r>
            <w:proofErr w:type="spellEnd"/>
            <w:r w:rsidRPr="008B1EA0">
              <w:rPr>
                <w:rFonts w:ascii="GHEA Grapalat" w:hAnsi="GHEA Grapalat"/>
                <w:sz w:val="20"/>
                <w:szCs w:val="20"/>
                <w:lang w:val="hy-AM"/>
              </w:rPr>
              <w:t>, կահավոր</w:t>
            </w:r>
            <w:proofErr w:type="spellStart"/>
            <w:r w:rsidRPr="008B1EA0">
              <w:rPr>
                <w:rFonts w:ascii="GHEA Grapalat" w:hAnsi="GHEA Grapalat"/>
                <w:sz w:val="20"/>
                <w:szCs w:val="20"/>
              </w:rPr>
              <w:t>ումը</w:t>
            </w:r>
            <w:proofErr w:type="spellEnd"/>
            <w:r w:rsidRPr="008B1EA0">
              <w:rPr>
                <w:rFonts w:ascii="GHEA Grapalat" w:hAnsi="GHEA Grapalat"/>
                <w:sz w:val="20"/>
                <w:szCs w:val="20"/>
              </w:rPr>
              <w:t xml:space="preserve"> </w:t>
            </w:r>
            <w:proofErr w:type="spellStart"/>
            <w:r w:rsidRPr="008B1EA0">
              <w:rPr>
                <w:rFonts w:ascii="GHEA Grapalat" w:hAnsi="GHEA Grapalat"/>
                <w:sz w:val="20"/>
                <w:szCs w:val="20"/>
              </w:rPr>
              <w:t>չկատարելը</w:t>
            </w:r>
            <w:proofErr w:type="spellEnd"/>
          </w:p>
        </w:tc>
        <w:tc>
          <w:tcPr>
            <w:tcW w:w="4291" w:type="dxa"/>
            <w:tcBorders>
              <w:top w:val="single" w:sz="4" w:space="0" w:color="auto"/>
              <w:left w:val="single" w:sz="4" w:space="0" w:color="auto"/>
              <w:bottom w:val="single" w:sz="4" w:space="0" w:color="auto"/>
              <w:right w:val="single" w:sz="4" w:space="0" w:color="auto"/>
            </w:tcBorders>
            <w:vAlign w:val="center"/>
          </w:tcPr>
          <w:p w14:paraId="623FDD7F" w14:textId="77777777" w:rsidR="008B1EA0" w:rsidRPr="008B1EA0" w:rsidRDefault="008B1EA0" w:rsidP="004C6180">
            <w:pPr>
              <w:tabs>
                <w:tab w:val="center" w:pos="5342"/>
              </w:tabs>
              <w:spacing w:before="100" w:beforeAutospacing="1"/>
              <w:jc w:val="center"/>
              <w:rPr>
                <w:rFonts w:ascii="GHEA Grapalat" w:eastAsiaTheme="minorHAnsi" w:hAnsi="GHEA Grapalat"/>
                <w:sz w:val="20"/>
                <w:szCs w:val="20"/>
              </w:rPr>
            </w:pPr>
            <w:proofErr w:type="spellStart"/>
            <w:r w:rsidRPr="008B1EA0">
              <w:rPr>
                <w:rFonts w:ascii="GHEA Grapalat" w:eastAsiaTheme="minorHAnsi" w:hAnsi="GHEA Grapalat"/>
                <w:sz w:val="20"/>
                <w:szCs w:val="20"/>
              </w:rPr>
              <w:t>Տուգանք</w:t>
            </w:r>
            <w:proofErr w:type="spellEnd"/>
            <w:r w:rsidRPr="008B1EA0">
              <w:rPr>
                <w:rFonts w:ascii="GHEA Grapalat" w:eastAsiaTheme="minorHAnsi" w:hAnsi="GHEA Grapalat"/>
                <w:sz w:val="20"/>
                <w:szCs w:val="20"/>
              </w:rPr>
              <w:t xml:space="preserve"> - </w:t>
            </w:r>
            <w:proofErr w:type="spellStart"/>
            <w:r w:rsidRPr="008B1EA0">
              <w:rPr>
                <w:rFonts w:ascii="GHEA Grapalat" w:eastAsiaTheme="minorHAnsi" w:hAnsi="GHEA Grapalat"/>
                <w:sz w:val="20"/>
                <w:szCs w:val="20"/>
              </w:rPr>
              <w:t>Պայմանագրային</w:t>
            </w:r>
            <w:proofErr w:type="spellEnd"/>
            <w:r w:rsidRPr="008B1EA0">
              <w:rPr>
                <w:rFonts w:ascii="GHEA Grapalat" w:eastAsiaTheme="minorHAnsi" w:hAnsi="GHEA Grapalat"/>
                <w:sz w:val="20"/>
                <w:szCs w:val="20"/>
              </w:rPr>
              <w:t xml:space="preserve"> </w:t>
            </w:r>
            <w:proofErr w:type="spellStart"/>
            <w:r w:rsidRPr="008B1EA0">
              <w:rPr>
                <w:rFonts w:ascii="GHEA Grapalat" w:eastAsiaTheme="minorHAnsi" w:hAnsi="GHEA Grapalat"/>
                <w:sz w:val="20"/>
                <w:szCs w:val="20"/>
              </w:rPr>
              <w:t>գնի</w:t>
            </w:r>
            <w:proofErr w:type="spellEnd"/>
            <w:r w:rsidRPr="008B1EA0">
              <w:rPr>
                <w:rFonts w:ascii="GHEA Grapalat" w:eastAsiaTheme="minorHAnsi" w:hAnsi="GHEA Grapalat"/>
                <w:sz w:val="20"/>
                <w:szCs w:val="20"/>
              </w:rPr>
              <w:t xml:space="preserve"> 0,5 % </w:t>
            </w:r>
            <w:proofErr w:type="spellStart"/>
            <w:r w:rsidRPr="008B1EA0">
              <w:rPr>
                <w:rFonts w:ascii="GHEA Grapalat" w:eastAsiaTheme="minorHAnsi" w:hAnsi="GHEA Grapalat"/>
                <w:sz w:val="20"/>
                <w:szCs w:val="20"/>
              </w:rPr>
              <w:t>չափով</w:t>
            </w:r>
            <w:proofErr w:type="spellEnd"/>
          </w:p>
        </w:tc>
      </w:tr>
      <w:tr w:rsidR="008B1EA0" w:rsidRPr="008B1EA0" w14:paraId="7A2733A1" w14:textId="77777777" w:rsidTr="004C6180">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5E524C4D" w14:textId="77777777" w:rsidR="008B1EA0" w:rsidRPr="008B1EA0" w:rsidRDefault="008B1EA0" w:rsidP="004C6180">
            <w:pPr>
              <w:tabs>
                <w:tab w:val="center" w:pos="5342"/>
              </w:tabs>
              <w:spacing w:before="100" w:beforeAutospacing="1"/>
              <w:jc w:val="center"/>
              <w:rPr>
                <w:rFonts w:ascii="GHEA Grapalat" w:eastAsiaTheme="minorHAnsi" w:hAnsi="GHEA Grapalat"/>
                <w:b/>
                <w:sz w:val="20"/>
                <w:szCs w:val="20"/>
              </w:rPr>
            </w:pPr>
            <w:r w:rsidRPr="008B1EA0">
              <w:rPr>
                <w:rFonts w:ascii="GHEA Grapalat" w:eastAsiaTheme="minorHAnsi" w:hAnsi="GHEA Grapalat"/>
                <w:b/>
                <w:sz w:val="20"/>
                <w:szCs w:val="20"/>
              </w:rPr>
              <w:t>2</w:t>
            </w:r>
          </w:p>
        </w:tc>
        <w:tc>
          <w:tcPr>
            <w:tcW w:w="5249" w:type="dxa"/>
            <w:tcBorders>
              <w:top w:val="single" w:sz="4" w:space="0" w:color="auto"/>
              <w:left w:val="single" w:sz="4" w:space="0" w:color="auto"/>
              <w:bottom w:val="single" w:sz="4" w:space="0" w:color="auto"/>
              <w:right w:val="single" w:sz="4" w:space="0" w:color="auto"/>
            </w:tcBorders>
            <w:vAlign w:val="center"/>
          </w:tcPr>
          <w:p w14:paraId="164612B2" w14:textId="77777777" w:rsidR="008B1EA0" w:rsidRPr="008B1EA0" w:rsidRDefault="008B1EA0" w:rsidP="004C6180">
            <w:pPr>
              <w:tabs>
                <w:tab w:val="center" w:pos="5342"/>
              </w:tabs>
              <w:spacing w:before="100" w:beforeAutospacing="1"/>
              <w:jc w:val="center"/>
              <w:rPr>
                <w:rFonts w:ascii="GHEA Grapalat" w:eastAsiaTheme="minorHAnsi" w:hAnsi="GHEA Grapalat"/>
                <w:b/>
                <w:sz w:val="20"/>
                <w:szCs w:val="20"/>
              </w:rPr>
            </w:pPr>
            <w:r w:rsidRPr="008B1EA0">
              <w:rPr>
                <w:rFonts w:ascii="GHEA Grapalat" w:hAnsi="GHEA Grapalat"/>
                <w:sz w:val="20"/>
                <w:szCs w:val="20"/>
              </w:rPr>
              <w:t>Տ</w:t>
            </w:r>
            <w:r w:rsidRPr="008B1EA0">
              <w:rPr>
                <w:rFonts w:ascii="GHEA Grapalat" w:hAnsi="GHEA Grapalat"/>
                <w:sz w:val="20"/>
                <w:szCs w:val="20"/>
                <w:lang w:val="hy-AM"/>
              </w:rPr>
              <w:t>եխնիկական անվտանգությա</w:t>
            </w:r>
            <w:r w:rsidRPr="008B1EA0">
              <w:rPr>
                <w:rFonts w:ascii="GHEA Grapalat" w:hAnsi="GHEA Grapalat"/>
                <w:sz w:val="20"/>
                <w:szCs w:val="20"/>
              </w:rPr>
              <w:t xml:space="preserve">ն </w:t>
            </w:r>
            <w:r w:rsidRPr="008B1EA0">
              <w:rPr>
                <w:rFonts w:ascii="GHEA Grapalat" w:hAnsi="GHEA Grapalat"/>
                <w:sz w:val="20"/>
                <w:szCs w:val="20"/>
                <w:lang w:val="hy-AM"/>
              </w:rPr>
              <w:t>նորմերի չպահպան</w:t>
            </w:r>
            <w:proofErr w:type="spellStart"/>
            <w:r w:rsidRPr="008B1EA0">
              <w:rPr>
                <w:rFonts w:ascii="GHEA Grapalat" w:hAnsi="GHEA Grapalat"/>
                <w:sz w:val="20"/>
                <w:szCs w:val="20"/>
              </w:rPr>
              <w:t>ելը</w:t>
            </w:r>
            <w:proofErr w:type="spellEnd"/>
          </w:p>
        </w:tc>
        <w:tc>
          <w:tcPr>
            <w:tcW w:w="4291" w:type="dxa"/>
            <w:tcBorders>
              <w:top w:val="single" w:sz="4" w:space="0" w:color="auto"/>
              <w:left w:val="single" w:sz="4" w:space="0" w:color="auto"/>
              <w:bottom w:val="single" w:sz="4" w:space="0" w:color="auto"/>
              <w:right w:val="single" w:sz="4" w:space="0" w:color="auto"/>
            </w:tcBorders>
            <w:vAlign w:val="center"/>
          </w:tcPr>
          <w:p w14:paraId="1947FFA6" w14:textId="77777777" w:rsidR="008B1EA0" w:rsidRPr="008B1EA0" w:rsidRDefault="008B1EA0" w:rsidP="004C6180">
            <w:pPr>
              <w:tabs>
                <w:tab w:val="center" w:pos="5342"/>
              </w:tabs>
              <w:spacing w:before="100" w:beforeAutospacing="1"/>
              <w:jc w:val="center"/>
              <w:rPr>
                <w:rFonts w:ascii="GHEA Grapalat" w:eastAsiaTheme="minorHAnsi" w:hAnsi="GHEA Grapalat"/>
                <w:b/>
                <w:sz w:val="20"/>
                <w:szCs w:val="20"/>
                <w:lang w:val="hy-AM"/>
              </w:rPr>
            </w:pPr>
            <w:proofErr w:type="spellStart"/>
            <w:r w:rsidRPr="008B1EA0">
              <w:rPr>
                <w:rFonts w:ascii="GHEA Grapalat" w:eastAsiaTheme="minorHAnsi" w:hAnsi="GHEA Grapalat"/>
                <w:sz w:val="20"/>
                <w:szCs w:val="20"/>
              </w:rPr>
              <w:t>Տուգանք</w:t>
            </w:r>
            <w:proofErr w:type="spellEnd"/>
            <w:r w:rsidRPr="008B1EA0">
              <w:rPr>
                <w:rFonts w:ascii="GHEA Grapalat" w:eastAsiaTheme="minorHAnsi" w:hAnsi="GHEA Grapalat"/>
                <w:sz w:val="20"/>
                <w:szCs w:val="20"/>
              </w:rPr>
              <w:t xml:space="preserve"> - </w:t>
            </w:r>
            <w:proofErr w:type="spellStart"/>
            <w:r w:rsidRPr="008B1EA0">
              <w:rPr>
                <w:rFonts w:ascii="GHEA Grapalat" w:eastAsiaTheme="minorHAnsi" w:hAnsi="GHEA Grapalat"/>
                <w:sz w:val="20"/>
                <w:szCs w:val="20"/>
              </w:rPr>
              <w:t>Պայմանագրային</w:t>
            </w:r>
            <w:proofErr w:type="spellEnd"/>
            <w:r w:rsidRPr="008B1EA0">
              <w:rPr>
                <w:rFonts w:ascii="GHEA Grapalat" w:eastAsiaTheme="minorHAnsi" w:hAnsi="GHEA Grapalat"/>
                <w:sz w:val="20"/>
                <w:szCs w:val="20"/>
              </w:rPr>
              <w:t xml:space="preserve"> </w:t>
            </w:r>
            <w:proofErr w:type="spellStart"/>
            <w:r w:rsidRPr="008B1EA0">
              <w:rPr>
                <w:rFonts w:ascii="GHEA Grapalat" w:eastAsiaTheme="minorHAnsi" w:hAnsi="GHEA Grapalat"/>
                <w:sz w:val="20"/>
                <w:szCs w:val="20"/>
              </w:rPr>
              <w:t>գնի</w:t>
            </w:r>
            <w:proofErr w:type="spellEnd"/>
            <w:r w:rsidRPr="008B1EA0">
              <w:rPr>
                <w:rFonts w:ascii="GHEA Grapalat" w:eastAsiaTheme="minorHAnsi" w:hAnsi="GHEA Grapalat"/>
                <w:sz w:val="20"/>
                <w:szCs w:val="20"/>
              </w:rPr>
              <w:t xml:space="preserve"> 0,5 % </w:t>
            </w:r>
            <w:proofErr w:type="spellStart"/>
            <w:r w:rsidRPr="008B1EA0">
              <w:rPr>
                <w:rFonts w:ascii="GHEA Grapalat" w:eastAsiaTheme="minorHAnsi" w:hAnsi="GHEA Grapalat"/>
                <w:sz w:val="20"/>
                <w:szCs w:val="20"/>
              </w:rPr>
              <w:t>չափով</w:t>
            </w:r>
            <w:proofErr w:type="spellEnd"/>
          </w:p>
        </w:tc>
      </w:tr>
      <w:tr w:rsidR="008B1EA0" w:rsidRPr="008B1EA0" w14:paraId="07FF2A7C" w14:textId="77777777" w:rsidTr="004C6180">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4CF4ADC2" w14:textId="77777777" w:rsidR="008B1EA0" w:rsidRPr="008B1EA0" w:rsidRDefault="008B1EA0" w:rsidP="004C6180">
            <w:pPr>
              <w:tabs>
                <w:tab w:val="center" w:pos="5342"/>
              </w:tabs>
              <w:jc w:val="center"/>
              <w:rPr>
                <w:rFonts w:ascii="GHEA Grapalat" w:eastAsiaTheme="minorHAnsi" w:hAnsi="GHEA Grapalat"/>
                <w:b/>
                <w:sz w:val="20"/>
                <w:szCs w:val="20"/>
              </w:rPr>
            </w:pPr>
            <w:r w:rsidRPr="008B1EA0">
              <w:rPr>
                <w:rFonts w:ascii="GHEA Grapalat" w:eastAsiaTheme="minorHAnsi" w:hAnsi="GHEA Grapalat"/>
                <w:b/>
                <w:sz w:val="20"/>
                <w:szCs w:val="20"/>
              </w:rPr>
              <w:t>3</w:t>
            </w:r>
          </w:p>
        </w:tc>
        <w:tc>
          <w:tcPr>
            <w:tcW w:w="5249" w:type="dxa"/>
            <w:tcBorders>
              <w:top w:val="single" w:sz="4" w:space="0" w:color="auto"/>
              <w:left w:val="single" w:sz="4" w:space="0" w:color="auto"/>
              <w:bottom w:val="single" w:sz="4" w:space="0" w:color="auto"/>
              <w:right w:val="single" w:sz="4" w:space="0" w:color="auto"/>
            </w:tcBorders>
            <w:vAlign w:val="center"/>
          </w:tcPr>
          <w:p w14:paraId="61BAD87F" w14:textId="77777777" w:rsidR="008B1EA0" w:rsidRPr="008B1EA0" w:rsidRDefault="008B1EA0" w:rsidP="004C6180">
            <w:pPr>
              <w:tabs>
                <w:tab w:val="center" w:pos="5342"/>
              </w:tabs>
              <w:jc w:val="center"/>
              <w:rPr>
                <w:rFonts w:ascii="GHEA Grapalat" w:eastAsiaTheme="minorHAnsi" w:hAnsi="GHEA Grapalat"/>
                <w:b/>
                <w:sz w:val="20"/>
                <w:szCs w:val="20"/>
                <w:lang w:val="hy-AM"/>
              </w:rPr>
            </w:pPr>
            <w:r w:rsidRPr="008B1EA0">
              <w:rPr>
                <w:rFonts w:ascii="GHEA Grapalat" w:hAnsi="GHEA Grapalat"/>
                <w:sz w:val="20"/>
                <w:szCs w:val="20"/>
                <w:lang w:val="hy-AM"/>
              </w:rPr>
              <w:t>Սանիտ</w:t>
            </w:r>
            <w:r w:rsidRPr="008B1EA0">
              <w:rPr>
                <w:rFonts w:ascii="GHEA Grapalat" w:hAnsi="GHEA Grapalat"/>
                <w:sz w:val="20"/>
                <w:szCs w:val="20"/>
              </w:rPr>
              <w:t>ա</w:t>
            </w:r>
            <w:r w:rsidRPr="008B1EA0">
              <w:rPr>
                <w:rFonts w:ascii="GHEA Grapalat" w:hAnsi="GHEA Grapalat"/>
                <w:sz w:val="20"/>
                <w:szCs w:val="20"/>
                <w:lang w:val="hy-AM"/>
              </w:rPr>
              <w:t>րահիգիենիկ և  բնապահպանական նորմերի չպահպանելը</w:t>
            </w:r>
          </w:p>
        </w:tc>
        <w:tc>
          <w:tcPr>
            <w:tcW w:w="4291" w:type="dxa"/>
            <w:tcBorders>
              <w:top w:val="single" w:sz="4" w:space="0" w:color="auto"/>
              <w:left w:val="single" w:sz="4" w:space="0" w:color="auto"/>
              <w:bottom w:val="single" w:sz="4" w:space="0" w:color="auto"/>
              <w:right w:val="single" w:sz="4" w:space="0" w:color="auto"/>
            </w:tcBorders>
            <w:vAlign w:val="center"/>
          </w:tcPr>
          <w:p w14:paraId="581064FD" w14:textId="77777777" w:rsidR="008B1EA0" w:rsidRPr="008B1EA0" w:rsidRDefault="008B1EA0" w:rsidP="004C6180">
            <w:pPr>
              <w:tabs>
                <w:tab w:val="center" w:pos="5342"/>
              </w:tabs>
              <w:jc w:val="center"/>
              <w:rPr>
                <w:rFonts w:ascii="GHEA Grapalat" w:eastAsiaTheme="minorHAnsi" w:hAnsi="GHEA Grapalat"/>
                <w:b/>
                <w:sz w:val="20"/>
                <w:szCs w:val="20"/>
                <w:lang w:val="hy-AM"/>
              </w:rPr>
            </w:pPr>
            <w:proofErr w:type="spellStart"/>
            <w:r w:rsidRPr="008B1EA0">
              <w:rPr>
                <w:rFonts w:ascii="GHEA Grapalat" w:eastAsiaTheme="minorHAnsi" w:hAnsi="GHEA Grapalat"/>
                <w:sz w:val="20"/>
                <w:szCs w:val="20"/>
              </w:rPr>
              <w:t>Տուգանք</w:t>
            </w:r>
            <w:proofErr w:type="spellEnd"/>
            <w:r w:rsidRPr="008B1EA0">
              <w:rPr>
                <w:rFonts w:ascii="GHEA Grapalat" w:eastAsiaTheme="minorHAnsi" w:hAnsi="GHEA Grapalat"/>
                <w:sz w:val="20"/>
                <w:szCs w:val="20"/>
              </w:rPr>
              <w:t xml:space="preserve"> - </w:t>
            </w:r>
            <w:proofErr w:type="spellStart"/>
            <w:r w:rsidRPr="008B1EA0">
              <w:rPr>
                <w:rFonts w:ascii="GHEA Grapalat" w:eastAsiaTheme="minorHAnsi" w:hAnsi="GHEA Grapalat"/>
                <w:sz w:val="20"/>
                <w:szCs w:val="20"/>
              </w:rPr>
              <w:t>Պայմանագրային</w:t>
            </w:r>
            <w:proofErr w:type="spellEnd"/>
            <w:r w:rsidRPr="008B1EA0">
              <w:rPr>
                <w:rFonts w:ascii="GHEA Grapalat" w:eastAsiaTheme="minorHAnsi" w:hAnsi="GHEA Grapalat"/>
                <w:sz w:val="20"/>
                <w:szCs w:val="20"/>
              </w:rPr>
              <w:t xml:space="preserve"> </w:t>
            </w:r>
            <w:proofErr w:type="spellStart"/>
            <w:r w:rsidRPr="008B1EA0">
              <w:rPr>
                <w:rFonts w:ascii="GHEA Grapalat" w:eastAsiaTheme="minorHAnsi" w:hAnsi="GHEA Grapalat"/>
                <w:sz w:val="20"/>
                <w:szCs w:val="20"/>
              </w:rPr>
              <w:t>գնի</w:t>
            </w:r>
            <w:proofErr w:type="spellEnd"/>
            <w:r w:rsidRPr="008B1EA0">
              <w:rPr>
                <w:rFonts w:ascii="GHEA Grapalat" w:eastAsiaTheme="minorHAnsi" w:hAnsi="GHEA Grapalat"/>
                <w:sz w:val="20"/>
                <w:szCs w:val="20"/>
              </w:rPr>
              <w:t xml:space="preserve"> 0,5 % </w:t>
            </w:r>
            <w:proofErr w:type="spellStart"/>
            <w:r w:rsidRPr="008B1EA0">
              <w:rPr>
                <w:rFonts w:ascii="GHEA Grapalat" w:eastAsiaTheme="minorHAnsi" w:hAnsi="GHEA Grapalat"/>
                <w:sz w:val="20"/>
                <w:szCs w:val="20"/>
              </w:rPr>
              <w:t>չափով</w:t>
            </w:r>
            <w:proofErr w:type="spellEnd"/>
          </w:p>
        </w:tc>
      </w:tr>
    </w:tbl>
    <w:p w14:paraId="0D6772EE" w14:textId="113EB318" w:rsidR="00993BA8" w:rsidRPr="00423C18"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31AAFFDB" w14:textId="768C1E8F"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sz w:val="20"/>
          <w:szCs w:val="20"/>
          <w:lang w:val="hy-AM"/>
        </w:rPr>
        <w:tab/>
      </w: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FB1EC7">
        <w:rPr>
          <w:rFonts w:ascii="GHEA Grapalat" w:hAnsi="GHEA Grapalat" w:cs="Sylfaen"/>
          <w:sz w:val="20"/>
          <w:szCs w:val="20"/>
          <w:lang w:val="hy-AM"/>
        </w:rPr>
        <w:lastRenderedPageBreak/>
        <w:t>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724D6654" w14:textId="77777777" w:rsidR="001D68C4" w:rsidRPr="0093002B" w:rsidRDefault="001D68C4" w:rsidP="001D68C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5DDBEDE8" w:rsidR="00F02279" w:rsidRPr="001D68C4" w:rsidRDefault="001D68C4" w:rsidP="001D68C4">
      <w:pPr>
        <w:ind w:firstLine="708"/>
        <w:jc w:val="both"/>
        <w:rPr>
          <w:rFonts w:ascii="GHEA Grapalat" w:hAnsi="GHEA Grapalat"/>
          <w:b/>
          <w:sz w:val="20"/>
          <w:lang w:val="hy-AM"/>
        </w:rPr>
      </w:pPr>
      <w:bookmarkStart w:id="22" w:name="_Hlk203403408"/>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1D68C4">
        <w:rPr>
          <w:rFonts w:ascii="GHEA Grapalat" w:hAnsi="GHEA Grapalat"/>
          <w:sz w:val="20"/>
          <w:lang w:val="pt-BR"/>
        </w:rPr>
        <w:t>Ընդ որում  սույն ենթակետի կիրառման դեպքում ենթակապալառու չի կարող հանդիսանալ ՀՀ կառավարության 20.06.</w:t>
      </w:r>
      <w:r w:rsidR="005705B1">
        <w:rPr>
          <w:rFonts w:ascii="GHEA Grapalat" w:hAnsi="GHEA Grapalat"/>
          <w:sz w:val="20"/>
          <w:lang w:val="pt-BR"/>
        </w:rPr>
        <w:t>2026</w:t>
      </w:r>
      <w:r w:rsidRPr="001D68C4">
        <w:rPr>
          <w:rFonts w:ascii="GHEA Grapalat" w:hAnsi="GHEA Grapalat"/>
          <w:sz w:val="20"/>
          <w:lang w:val="pt-BR"/>
        </w:rPr>
        <w:t>թ. թիվ 817-Ա որոշմա</w:t>
      </w:r>
      <w:r w:rsidRPr="001D68C4">
        <w:rPr>
          <w:lang w:val="pt-BR"/>
        </w:rPr>
        <w:t xml:space="preserve"> </w:t>
      </w:r>
      <w:r w:rsidRPr="001D68C4">
        <w:rPr>
          <w:rFonts w:ascii="GHEA Grapalat" w:hAnsi="GHEA Grapalat"/>
          <w:sz w:val="20"/>
          <w:lang w:val="pt-BR"/>
        </w:rPr>
        <w:t>ն 2-թդ կետի 2-րդ ենթակետով նախատեսված ցուցակում ներառված կազմակերպությունը</w:t>
      </w:r>
      <w:bookmarkEnd w:id="22"/>
      <w:r w:rsidR="00F02279"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00F02279" w:rsidRPr="0085441B">
        <w:rPr>
          <w:rStyle w:val="FootnoteReference"/>
          <w:rFonts w:ascii="GHEA Grapalat" w:hAnsi="GHEA Grapalat" w:cs="Sylfaen"/>
          <w:color w:val="FFFFFF"/>
          <w:sz w:val="20"/>
          <w:szCs w:val="20"/>
          <w:lang w:val="hy-AM"/>
        </w:rPr>
        <w:footnoteReference w:id="16"/>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7"/>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FB1EC7">
        <w:rPr>
          <w:rFonts w:ascii="GHEA Grapalat" w:hAnsi="GHEA Grapalat" w:cs="Sylfaen"/>
          <w:sz w:val="20"/>
          <w:szCs w:val="20"/>
          <w:lang w:val="hy-AM"/>
        </w:rPr>
        <w:lastRenderedPageBreak/>
        <w:t>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77DFA157" w14:textId="77777777" w:rsidR="009C4358" w:rsidRDefault="009C4358" w:rsidP="009C4358">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18"/>
      </w:r>
    </w:p>
    <w:p w14:paraId="593D8528" w14:textId="77777777" w:rsidR="009C4358" w:rsidRDefault="009C4358" w:rsidP="009C4358">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82A47CB" w14:textId="77777777" w:rsidR="009C4358" w:rsidRDefault="009C4358" w:rsidP="009C4358">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112E6933" w14:textId="30F5B150" w:rsidR="009A4931" w:rsidRPr="008D72DB" w:rsidRDefault="00293C15" w:rsidP="009A4931">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8.1</w:t>
      </w:r>
      <w:r w:rsidR="009C4358">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322631">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9A4931" w:rsidRPr="005C760C">
        <w:rPr>
          <w:rFonts w:ascii="GHEA Grapalat" w:hAnsi="GHEA Grapalat" w:cs="Sylfaen"/>
          <w:b/>
          <w:bCs/>
          <w:sz w:val="20"/>
          <w:szCs w:val="20"/>
          <w:lang w:val="hy-AM"/>
        </w:rPr>
        <w:t xml:space="preserve">Երևան քաղաքի </w:t>
      </w:r>
      <w:r w:rsidR="003E2C1A">
        <w:rPr>
          <w:rFonts w:ascii="GHEA Grapalat" w:hAnsi="GHEA Grapalat" w:cs="Sylfaen"/>
          <w:b/>
          <w:bCs/>
          <w:sz w:val="20"/>
          <w:szCs w:val="20"/>
          <w:lang w:val="hy-AM"/>
        </w:rPr>
        <w:t>Ավան</w:t>
      </w:r>
      <w:r w:rsidR="00FF609D" w:rsidRPr="00FF609D">
        <w:rPr>
          <w:rFonts w:ascii="GHEA Grapalat" w:hAnsi="GHEA Grapalat" w:cs="Sylfaen"/>
          <w:b/>
          <w:bCs/>
          <w:sz w:val="16"/>
          <w:szCs w:val="16"/>
          <w:lang w:val="hy-AM"/>
        </w:rPr>
        <w:t xml:space="preserve"> </w:t>
      </w:r>
      <w:r w:rsidR="00C8401D">
        <w:rPr>
          <w:rFonts w:ascii="GHEA Grapalat" w:hAnsi="GHEA Grapalat" w:cs="Sylfaen"/>
          <w:b/>
          <w:bCs/>
          <w:sz w:val="20"/>
          <w:szCs w:val="20"/>
          <w:lang w:val="hy-AM"/>
        </w:rPr>
        <w:t>վարչական շրջանի ղեկավարի աշխատակազմը</w:t>
      </w:r>
      <w:r w:rsidR="009A4931" w:rsidRPr="008D72DB">
        <w:rPr>
          <w:rFonts w:ascii="GHEA Grapalat" w:hAnsi="GHEA Grapalat" w:cs="Sylfaen"/>
          <w:b/>
          <w:bCs/>
          <w:sz w:val="20"/>
          <w:szCs w:val="20"/>
          <w:lang w:val="hy-AM"/>
        </w:rPr>
        <w:t>:</w:t>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CD6705F" w14:textId="77777777" w:rsidR="009A7628" w:rsidRDefault="009A7628" w:rsidP="00A921FD">
      <w:pPr>
        <w:ind w:firstLine="567"/>
        <w:jc w:val="right"/>
        <w:rPr>
          <w:rFonts w:ascii="GHEA Grapalat" w:hAnsi="GHEA Grapalat" w:cs="Sylfaen"/>
          <w:i/>
          <w:sz w:val="20"/>
          <w:szCs w:val="20"/>
          <w:lang w:val="hy-AM"/>
        </w:rPr>
      </w:pPr>
    </w:p>
    <w:p w14:paraId="2DB662B5" w14:textId="77777777" w:rsidR="009A7628" w:rsidRDefault="009A7628" w:rsidP="00A921FD">
      <w:pPr>
        <w:ind w:firstLine="567"/>
        <w:jc w:val="right"/>
        <w:rPr>
          <w:rFonts w:ascii="GHEA Grapalat" w:hAnsi="GHEA Grapalat" w:cs="Sylfaen"/>
          <w:i/>
          <w:sz w:val="20"/>
          <w:szCs w:val="20"/>
          <w:lang w:val="hy-AM"/>
        </w:rPr>
      </w:pPr>
    </w:p>
    <w:p w14:paraId="0BDF116D" w14:textId="77777777" w:rsidR="009A7628" w:rsidRDefault="009A7628" w:rsidP="00A921FD">
      <w:pPr>
        <w:ind w:firstLine="567"/>
        <w:jc w:val="right"/>
        <w:rPr>
          <w:rFonts w:ascii="GHEA Grapalat" w:hAnsi="GHEA Grapalat" w:cs="Sylfaen"/>
          <w:i/>
          <w:sz w:val="20"/>
          <w:szCs w:val="20"/>
          <w:lang w:val="hy-AM"/>
        </w:rPr>
      </w:pPr>
    </w:p>
    <w:p w14:paraId="7563DFE8" w14:textId="77777777" w:rsidR="009A7628" w:rsidRDefault="009A7628" w:rsidP="00A921FD">
      <w:pPr>
        <w:ind w:firstLine="567"/>
        <w:jc w:val="right"/>
        <w:rPr>
          <w:rFonts w:ascii="GHEA Grapalat" w:hAnsi="GHEA Grapalat" w:cs="Sylfaen"/>
          <w:i/>
          <w:sz w:val="20"/>
          <w:szCs w:val="20"/>
          <w:lang w:val="hy-AM"/>
        </w:rPr>
      </w:pPr>
    </w:p>
    <w:p w14:paraId="7FF8B268" w14:textId="77777777" w:rsidR="00EB3628" w:rsidRDefault="00EB3628" w:rsidP="00A921FD">
      <w:pPr>
        <w:ind w:firstLine="567"/>
        <w:jc w:val="right"/>
        <w:rPr>
          <w:rFonts w:ascii="GHEA Grapalat" w:hAnsi="GHEA Grapalat" w:cs="Sylfaen"/>
          <w:i/>
          <w:sz w:val="20"/>
          <w:szCs w:val="20"/>
          <w:lang w:val="hy-AM"/>
        </w:rPr>
      </w:pPr>
    </w:p>
    <w:p w14:paraId="13107E5F" w14:textId="77777777" w:rsidR="00EB3628" w:rsidRDefault="00EB3628" w:rsidP="00A921FD">
      <w:pPr>
        <w:ind w:firstLine="567"/>
        <w:jc w:val="right"/>
        <w:rPr>
          <w:rFonts w:ascii="GHEA Grapalat" w:hAnsi="GHEA Grapalat" w:cs="Sylfaen"/>
          <w:i/>
          <w:sz w:val="20"/>
          <w:szCs w:val="20"/>
          <w:lang w:val="hy-AM"/>
        </w:rPr>
      </w:pPr>
    </w:p>
    <w:p w14:paraId="1E5406B6" w14:textId="77777777" w:rsidR="00EB3628" w:rsidRDefault="00EB3628" w:rsidP="00A921FD">
      <w:pPr>
        <w:ind w:firstLine="567"/>
        <w:jc w:val="right"/>
        <w:rPr>
          <w:rFonts w:ascii="GHEA Grapalat" w:hAnsi="GHEA Grapalat" w:cs="Sylfaen"/>
          <w:i/>
          <w:sz w:val="20"/>
          <w:szCs w:val="20"/>
          <w:lang w:val="hy-AM"/>
        </w:rPr>
      </w:pPr>
    </w:p>
    <w:p w14:paraId="3CC32456" w14:textId="77777777" w:rsidR="00EB3628" w:rsidRDefault="00EB3628" w:rsidP="00A921FD">
      <w:pPr>
        <w:ind w:firstLine="567"/>
        <w:jc w:val="right"/>
        <w:rPr>
          <w:rFonts w:ascii="GHEA Grapalat" w:hAnsi="GHEA Grapalat" w:cs="Sylfaen"/>
          <w:i/>
          <w:sz w:val="20"/>
          <w:szCs w:val="20"/>
          <w:lang w:val="hy-AM"/>
        </w:rPr>
      </w:pPr>
    </w:p>
    <w:p w14:paraId="66FB330B" w14:textId="77777777" w:rsidR="00EB3628" w:rsidRDefault="00EB3628" w:rsidP="00A921FD">
      <w:pPr>
        <w:ind w:firstLine="567"/>
        <w:jc w:val="right"/>
        <w:rPr>
          <w:rFonts w:ascii="GHEA Grapalat" w:hAnsi="GHEA Grapalat" w:cs="Sylfaen"/>
          <w:i/>
          <w:sz w:val="20"/>
          <w:szCs w:val="20"/>
          <w:lang w:val="hy-AM"/>
        </w:rPr>
      </w:pPr>
    </w:p>
    <w:p w14:paraId="748601E4" w14:textId="77777777" w:rsidR="00EB3628" w:rsidRDefault="00EB3628" w:rsidP="00A921FD">
      <w:pPr>
        <w:ind w:firstLine="567"/>
        <w:jc w:val="right"/>
        <w:rPr>
          <w:rFonts w:ascii="GHEA Grapalat" w:hAnsi="GHEA Grapalat" w:cs="Sylfaen"/>
          <w:i/>
          <w:sz w:val="20"/>
          <w:szCs w:val="20"/>
          <w:lang w:val="hy-AM"/>
        </w:rPr>
      </w:pPr>
    </w:p>
    <w:p w14:paraId="27162630" w14:textId="77777777" w:rsidR="00EB3628" w:rsidRDefault="00EB3628" w:rsidP="00A921FD">
      <w:pPr>
        <w:ind w:firstLine="567"/>
        <w:jc w:val="right"/>
        <w:rPr>
          <w:rFonts w:ascii="GHEA Grapalat" w:hAnsi="GHEA Grapalat" w:cs="Sylfaen"/>
          <w:i/>
          <w:sz w:val="20"/>
          <w:szCs w:val="20"/>
          <w:lang w:val="hy-AM"/>
        </w:rPr>
      </w:pPr>
    </w:p>
    <w:p w14:paraId="4E4B37C9" w14:textId="77777777" w:rsidR="00EB3628" w:rsidRDefault="00EB3628" w:rsidP="00A921FD">
      <w:pPr>
        <w:ind w:firstLine="567"/>
        <w:jc w:val="right"/>
        <w:rPr>
          <w:rFonts w:ascii="GHEA Grapalat" w:hAnsi="GHEA Grapalat" w:cs="Sylfaen"/>
          <w:i/>
          <w:sz w:val="20"/>
          <w:szCs w:val="20"/>
          <w:lang w:val="hy-AM"/>
        </w:rPr>
      </w:pPr>
    </w:p>
    <w:p w14:paraId="6490AD1A" w14:textId="77777777" w:rsidR="00EB3628" w:rsidRDefault="00EB3628" w:rsidP="00A921FD">
      <w:pPr>
        <w:ind w:firstLine="567"/>
        <w:jc w:val="right"/>
        <w:rPr>
          <w:rFonts w:ascii="GHEA Grapalat" w:hAnsi="GHEA Grapalat" w:cs="Sylfaen"/>
          <w:i/>
          <w:sz w:val="20"/>
          <w:szCs w:val="20"/>
          <w:lang w:val="hy-AM"/>
        </w:rPr>
      </w:pPr>
    </w:p>
    <w:p w14:paraId="4559545F" w14:textId="77777777" w:rsidR="00EB3628" w:rsidRDefault="00EB3628" w:rsidP="00A921FD">
      <w:pPr>
        <w:ind w:firstLine="567"/>
        <w:jc w:val="right"/>
        <w:rPr>
          <w:rFonts w:ascii="GHEA Grapalat" w:hAnsi="GHEA Grapalat" w:cs="Sylfaen"/>
          <w:i/>
          <w:sz w:val="20"/>
          <w:szCs w:val="20"/>
          <w:lang w:val="hy-AM"/>
        </w:rPr>
      </w:pPr>
    </w:p>
    <w:p w14:paraId="0C3F5627" w14:textId="77777777" w:rsidR="00EB3628" w:rsidRDefault="00EB3628" w:rsidP="00A921FD">
      <w:pPr>
        <w:ind w:firstLine="567"/>
        <w:jc w:val="right"/>
        <w:rPr>
          <w:rFonts w:ascii="GHEA Grapalat" w:hAnsi="GHEA Grapalat" w:cs="Sylfaen"/>
          <w:i/>
          <w:sz w:val="20"/>
          <w:szCs w:val="20"/>
          <w:lang w:val="hy-AM"/>
        </w:rPr>
      </w:pPr>
    </w:p>
    <w:p w14:paraId="3E9F4F60" w14:textId="77777777" w:rsidR="00EB3628" w:rsidRDefault="00EB3628" w:rsidP="00A921FD">
      <w:pPr>
        <w:ind w:firstLine="567"/>
        <w:jc w:val="right"/>
        <w:rPr>
          <w:rFonts w:ascii="GHEA Grapalat" w:hAnsi="GHEA Grapalat" w:cs="Sylfaen"/>
          <w:i/>
          <w:sz w:val="20"/>
          <w:szCs w:val="20"/>
          <w:lang w:val="hy-AM"/>
        </w:rPr>
      </w:pPr>
    </w:p>
    <w:p w14:paraId="3A9077CE" w14:textId="77777777" w:rsidR="00EB3628" w:rsidRDefault="00EB3628" w:rsidP="00A921FD">
      <w:pPr>
        <w:ind w:firstLine="567"/>
        <w:jc w:val="right"/>
        <w:rPr>
          <w:rFonts w:ascii="GHEA Grapalat" w:hAnsi="GHEA Grapalat" w:cs="Sylfaen"/>
          <w:i/>
          <w:sz w:val="20"/>
          <w:szCs w:val="20"/>
          <w:lang w:val="hy-AM"/>
        </w:rPr>
      </w:pPr>
    </w:p>
    <w:p w14:paraId="264D8BD3" w14:textId="00B4FE67" w:rsidR="00A921FD" w:rsidRPr="00FB1EC7" w:rsidRDefault="00A921FD" w:rsidP="00A921FD">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07F9ED9B" w14:textId="77777777" w:rsidR="00A921FD" w:rsidRPr="00FB1EC7" w:rsidRDefault="00A921FD" w:rsidP="00A921FD">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F87D676" w14:textId="108E9722" w:rsidR="00A921FD" w:rsidRDefault="00A921FD" w:rsidP="00A921FD">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948A34E" w14:textId="02ADCAC5" w:rsidR="00A921FD" w:rsidRDefault="00A921FD" w:rsidP="00A921FD">
      <w:pPr>
        <w:jc w:val="right"/>
        <w:rPr>
          <w:rFonts w:ascii="GHEA Grapalat" w:hAnsi="GHEA Grapalat" w:cs="Sylfaen"/>
          <w:i/>
          <w:sz w:val="20"/>
          <w:szCs w:val="20"/>
          <w:lang w:val="pt-BR"/>
        </w:rPr>
      </w:pPr>
    </w:p>
    <w:p w14:paraId="14FDBD34" w14:textId="3F4DFD5D" w:rsidR="00F3375B" w:rsidRDefault="00F3375B" w:rsidP="00F3375B">
      <w:pPr>
        <w:jc w:val="center"/>
        <w:rPr>
          <w:rFonts w:ascii="GHEA Grapalat" w:hAnsi="GHEA Grapalat" w:cs="Sylfaen"/>
          <w:b/>
          <w:bCs/>
          <w:color w:val="000000"/>
          <w:lang w:val="hy-AM"/>
        </w:rPr>
      </w:pPr>
    </w:p>
    <w:p w14:paraId="2DFDBF37" w14:textId="5350F121" w:rsidR="00662529" w:rsidRDefault="00662529" w:rsidP="00F3375B">
      <w:pPr>
        <w:jc w:val="center"/>
        <w:rPr>
          <w:rFonts w:ascii="GHEA Grapalat" w:hAnsi="GHEA Grapalat" w:cs="Sylfaen"/>
          <w:b/>
          <w:bCs/>
          <w:color w:val="000000"/>
          <w:lang w:val="hy-AM"/>
        </w:rPr>
      </w:pPr>
    </w:p>
    <w:p w14:paraId="633F5561" w14:textId="261BEDA7" w:rsidR="00EB3628" w:rsidRDefault="00EB3628" w:rsidP="00F3375B">
      <w:pPr>
        <w:jc w:val="center"/>
        <w:rPr>
          <w:rFonts w:ascii="GHEA Grapalat" w:hAnsi="GHEA Grapalat" w:cs="Sylfaen"/>
          <w:b/>
          <w:bCs/>
          <w:color w:val="000000"/>
          <w:lang w:val="hy-AM"/>
        </w:rPr>
      </w:pPr>
      <w:r w:rsidRPr="00EB3628">
        <w:rPr>
          <w:rFonts w:ascii="GHEA Grapalat" w:hAnsi="GHEA Grapalat" w:cs="Sylfaen"/>
          <w:b/>
          <w:bCs/>
          <w:color w:val="000000"/>
          <w:lang w:val="hy-AM"/>
        </w:rPr>
        <w:t>ՏԵԽՆԻԿԱԿԱՆ ԱՌԱՋԱԴՐԱՆՔ</w:t>
      </w:r>
    </w:p>
    <w:p w14:paraId="1878F46A" w14:textId="77777777" w:rsidR="00FF150F" w:rsidRDefault="00FF150F" w:rsidP="00F3375B">
      <w:pPr>
        <w:jc w:val="center"/>
        <w:rPr>
          <w:rFonts w:ascii="GHEA Grapalat" w:hAnsi="GHEA Grapalat" w:cs="Sylfaen"/>
          <w:b/>
          <w:bCs/>
          <w:color w:val="000000"/>
          <w:lang w:val="hy-AM"/>
        </w:rPr>
      </w:pPr>
    </w:p>
    <w:p w14:paraId="39E43608"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1. Նախապատրաստական աշխատանքներ ֆրեզով, բոբկատով, վերանորոգվող մակերեսի եզրերը մշակել ասֆալտ կտրող սղոցով,</w:t>
      </w:r>
    </w:p>
    <w:p w14:paraId="02F992C6"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2. Փոսային նորոգումների նախապատրաստական աշխատանքներն իրականացնել բոբկատով կամ ֆրեզով,</w:t>
      </w:r>
    </w:p>
    <w:p w14:paraId="3B805C72"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3. Դիտահորերի և անձրևաորսիչների նիշերի ուղղում` վերատեղադրմամբ, անհրաժեշտության դեպքում նորի տեղադրումով,</w:t>
      </w:r>
    </w:p>
    <w:p w14:paraId="466742D4"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4. Ասֆալտապատման ենթակա մակերեսի մաքրում աղբից, փոշուց (քաշող սարքերով (փոշեկուլով կամ այլ սարքերով) և առաջացած ասֆալտբետոնյա կտորներից, մակերևութի մշակում բիտումային էմուլսիայով, անհրաժեշտության դեպքում հիմքի ուղղում, համահարթեցում խճով կամ ֆրեզավորված ասֆալտբետոնով, ֆրեզավորված մակերեսում առկա ճաքերի ճաքալցում,</w:t>
      </w:r>
    </w:p>
    <w:p w14:paraId="027B9F74"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5. Շին աղբի բարձում և տեղափոխում,</w:t>
      </w:r>
    </w:p>
    <w:p w14:paraId="5BA0CFD9"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6. Նախապատրաստական աշխատանքների ավարտից հետո՝ վերանորոգվող մակերեսի սխեմատիկ հատակագծերը կամ կատարողական գծագրերը տեխնիկական հսկողությունն իրականացնող կազմակերպության և պատվիրատուի կողմից ընդունվելուց ու հաստատվելուց հետո, իրականացնել ասֆալտապատման աշխատանքները,</w:t>
      </w:r>
    </w:p>
    <w:p w14:paraId="4352A634"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7. Շին.աշխատանքների ժամանակ ճանապարհների վերանորոգվող հատվածների փակում և առանձնացում ժապավեններով և ճանապարհային նշաններով, համապատասխան ցուցանակների տեղադրում՝ կազմակերպության անվանումով, աշխատանքների բնութագրի,  պայմանագրի և ժամկետների նշումով,</w:t>
      </w:r>
    </w:p>
    <w:p w14:paraId="54BEF8B9"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8. Նշված աշխատանքները պետք է իրականացվեն Երևանի Ավան վարչական շրջանի կողմից տրվող պատվեր–առաջադրանքների հիման վրա,</w:t>
      </w:r>
    </w:p>
    <w:p w14:paraId="3D58B743"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9. Պատվիրատուի հանձնարարությամբ հնարավոր է փոփոխվեն ծավալաթերթ-նախահաշվով նախատեսված վերանորոգվող փոսային և համատարած մակերեսները,</w:t>
      </w:r>
    </w:p>
    <w:p w14:paraId="0F7B47F4" w14:textId="77777777" w:rsidR="002D4A45" w:rsidRPr="002D4A45" w:rsidRDefault="002D4A45" w:rsidP="002D4A45">
      <w:pPr>
        <w:ind w:right="180"/>
        <w:rPr>
          <w:rFonts w:ascii="GHEA Grapalat" w:hAnsi="GHEA Grapalat" w:cs="Calibri"/>
          <w:bCs/>
          <w:iCs/>
          <w:sz w:val="20"/>
          <w:szCs w:val="20"/>
          <w:lang w:val="hy-AM"/>
        </w:rPr>
      </w:pPr>
      <w:r w:rsidRPr="002D4A45">
        <w:rPr>
          <w:rFonts w:ascii="GHEA Grapalat" w:hAnsi="GHEA Grapalat" w:cs="Calibri"/>
          <w:bCs/>
          <w:iCs/>
          <w:sz w:val="20"/>
          <w:szCs w:val="20"/>
          <w:lang w:val="hy-AM"/>
        </w:rPr>
        <w:t>10. Աշխատանքների 5%-ը իրականացնել 1-ին եռամսյակում, առնվազն 45%-ը՝ 2-րդ եռամսյակում, առնվազն 45%-ը՝ 3-րդ եռամսյակում և 5%-ը՝ 4-րդ եռամսյակում:</w:t>
      </w:r>
    </w:p>
    <w:p w14:paraId="0784217A" w14:textId="77777777" w:rsidR="002D4A45" w:rsidRPr="002D4A45" w:rsidRDefault="002D4A45" w:rsidP="002D4A45">
      <w:pPr>
        <w:rPr>
          <w:rFonts w:ascii="GHEA Grapalat" w:hAnsi="GHEA Grapalat" w:cs="Calibri"/>
          <w:b/>
          <w:bCs/>
          <w:iCs/>
          <w:sz w:val="20"/>
          <w:szCs w:val="20"/>
          <w:lang w:val="hy-AM"/>
        </w:rPr>
      </w:pPr>
      <w:r w:rsidRPr="002D4A45">
        <w:rPr>
          <w:rFonts w:ascii="GHEA Grapalat" w:hAnsi="GHEA Grapalat" w:cs="Calibri"/>
          <w:b/>
          <w:bCs/>
          <w:iCs/>
          <w:sz w:val="20"/>
          <w:szCs w:val="20"/>
          <w:lang w:val="hy-AM"/>
        </w:rPr>
        <w:t>Տեխնիկական առաջադրանք</w:t>
      </w:r>
    </w:p>
    <w:p w14:paraId="730503E2"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1. Աշխատանքներն իրականացնել շինարարական նորմերին և կանոններին համապատասխան,</w:t>
      </w:r>
    </w:p>
    <w:p w14:paraId="2272E8A5"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2. Կապալառուն, պատվեր-առաջադրանքը ստանալուց հետո, պատվիրատուին է ներկայացնում նախատեսված ա/բ խառնուրդի բաղադրության ընտրության արդյունքերը:</w:t>
      </w:r>
    </w:p>
    <w:p w14:paraId="2D53B904"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3. 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և սխեմատիկ հատակագծի վրա նշում է կատարվելիք աշխատանքների տեղը և ծավալները:</w:t>
      </w:r>
    </w:p>
    <w:p w14:paraId="7FED9555"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4. Կատարված աշխատանքները ընդունելու համար Կապալառուն ներկայացնում է կատարողական գծագրերը, գործընթացի լուսանկարները, թաքնված աշխատանքների ակտերը, օգտագործված շինարարական նյութերի (ասֆալտբետոնե խառնուրդ, բիտում, բազալտե խիճ, կվարցային ավազ) որակը հավաստող փաստաթղթերը (երկու օրինակից), անհրաժեշտության դեպքում՝ պատվիրատուի հանձնարարությամբ լաբորատոր փորձարկումների եզրակացությունները:</w:t>
      </w:r>
    </w:p>
    <w:p w14:paraId="5886D7A3"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5. Ֆրեզով նախապատրաստական աշխատանքների ավարտից հետո ա/բ տաշվածքը տեղափոխել պատվիրատուի կողմից առաջադրված վայրը։ Կատարել ա/բ տաշվածքի հարթեցում մեխանիզմով և խտացում գլդոնով:</w:t>
      </w:r>
    </w:p>
    <w:p w14:paraId="480B687F"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6. Վարձակալությամբ ձեռք բերվող մեքենասարքավորումները վարձակալության ժամանակահատվածում չեն օգտագործվելու վարձատուի կողմից և (կամ) չեն տրամադրվի այլ կազմակերպությանը և (կամ) անհատին:</w:t>
      </w:r>
    </w:p>
    <w:p w14:paraId="78B4B9A2"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7. Վարչական շրջանում աշխատանքներն իրականացնել առնվազն  3-4 հասցեներում միաժամանակ:</w:t>
      </w:r>
    </w:p>
    <w:p w14:paraId="48427276" w14:textId="77777777" w:rsidR="002D4A45" w:rsidRPr="002D4A45" w:rsidRDefault="002D4A45" w:rsidP="002D4A45">
      <w:pPr>
        <w:pStyle w:val="ListParagraph"/>
        <w:ind w:left="0" w:right="180"/>
        <w:rPr>
          <w:rFonts w:ascii="GHEA Grapalat" w:hAnsi="GHEA Grapalat" w:cs="Calibri"/>
          <w:bCs/>
          <w:iCs/>
          <w:sz w:val="20"/>
          <w:szCs w:val="20"/>
          <w:lang w:val="hy-AM"/>
        </w:rPr>
      </w:pPr>
      <w:r w:rsidRPr="002D4A45">
        <w:rPr>
          <w:rFonts w:ascii="GHEA Grapalat" w:hAnsi="GHEA Grapalat" w:cs="Calibri"/>
          <w:bCs/>
          <w:iCs/>
          <w:sz w:val="20"/>
          <w:szCs w:val="20"/>
          <w:lang w:val="hy-AM"/>
        </w:rPr>
        <w:t>8. Անհրաժեշտության դեպքում գիշերային ժամերին աշխատելու ժամանակ շին.հրապարակը կահավորել անվտանգության նշաններով և լուսային սարքերով:</w:t>
      </w:r>
    </w:p>
    <w:p w14:paraId="382E0763" w14:textId="77777777" w:rsidR="002D4A45" w:rsidRPr="002D4A45" w:rsidRDefault="002D4A45" w:rsidP="002D4A45">
      <w:pPr>
        <w:rPr>
          <w:rFonts w:ascii="GHEA Grapalat" w:hAnsi="GHEA Grapalat" w:cs="Calibri"/>
          <w:bCs/>
          <w:iCs/>
          <w:sz w:val="20"/>
          <w:szCs w:val="20"/>
          <w:lang w:val="hy-AM"/>
        </w:rPr>
      </w:pPr>
      <w:r w:rsidRPr="002D4A45">
        <w:rPr>
          <w:rFonts w:ascii="GHEA Grapalat" w:hAnsi="GHEA Grapalat" w:cs="Calibri"/>
          <w:bCs/>
          <w:iCs/>
          <w:sz w:val="20"/>
          <w:szCs w:val="20"/>
          <w:lang w:val="hy-AM"/>
        </w:rPr>
        <w:t>9. Շինարարական աշխատանքների ընթացքում</w:t>
      </w:r>
    </w:p>
    <w:p w14:paraId="75F4DB92" w14:textId="600CE7CF" w:rsidR="00EB3628" w:rsidRPr="002D4A45" w:rsidRDefault="002D4A45" w:rsidP="002D4A45">
      <w:pPr>
        <w:rPr>
          <w:rFonts w:ascii="GHEA Grapalat" w:hAnsi="GHEA Grapalat" w:cs="Sylfaen"/>
          <w:b/>
          <w:bCs/>
          <w:color w:val="000000"/>
          <w:sz w:val="22"/>
          <w:szCs w:val="22"/>
          <w:lang w:val="hy-AM"/>
        </w:rPr>
      </w:pPr>
      <w:r w:rsidRPr="002D4A45">
        <w:rPr>
          <w:rFonts w:ascii="GHEA Grapalat" w:hAnsi="GHEA Grapalat" w:cs="Calibri"/>
          <w:bCs/>
          <w:iCs/>
          <w:sz w:val="20"/>
          <w:szCs w:val="20"/>
          <w:lang w:val="hy-AM"/>
        </w:rPr>
        <w:t>ապահովել շինհրապարակների պատշաճ կազմակերպումը՝ կիրառելով Երևան քաղաքի ավագանու 16.03.2012թ. հ.405-Ն որոշմամբ սահմանված շին.հրապարակների ժամանակավոր պատնեշով առանձնացման և տեղեկատվական վահանակների տեղադրման  կետը:</w:t>
      </w:r>
    </w:p>
    <w:p w14:paraId="027B6A22" w14:textId="77777777" w:rsidR="00662529" w:rsidRDefault="00662529" w:rsidP="00F3375B">
      <w:pPr>
        <w:jc w:val="center"/>
        <w:rPr>
          <w:rFonts w:ascii="GHEA Grapalat" w:hAnsi="GHEA Grapalat" w:cs="Sylfaen"/>
          <w:b/>
          <w:bCs/>
          <w:color w:val="000000"/>
          <w:lang w:val="hy-AM"/>
        </w:rPr>
      </w:pPr>
    </w:p>
    <w:p w14:paraId="6A52CD74" w14:textId="77777777" w:rsidR="006B1B01" w:rsidRDefault="006B1B01" w:rsidP="00F3375B">
      <w:pPr>
        <w:jc w:val="center"/>
        <w:rPr>
          <w:rFonts w:ascii="GHEA Grapalat" w:hAnsi="GHEA Grapalat" w:cs="Sylfaen"/>
          <w:b/>
          <w:bCs/>
          <w:color w:val="000000"/>
          <w:lang w:val="hy-AM"/>
        </w:rPr>
      </w:pPr>
    </w:p>
    <w:p w14:paraId="06DAB2D8" w14:textId="77777777" w:rsidR="006B1B01" w:rsidRDefault="006B1B01" w:rsidP="00F3375B">
      <w:pPr>
        <w:jc w:val="center"/>
        <w:rPr>
          <w:rFonts w:ascii="GHEA Grapalat" w:hAnsi="GHEA Grapalat" w:cs="Sylfaen"/>
          <w:b/>
          <w:bCs/>
          <w:color w:val="000000"/>
          <w:lang w:val="hy-AM"/>
        </w:rPr>
      </w:pPr>
    </w:p>
    <w:p w14:paraId="1C533854" w14:textId="05A0DA13" w:rsidR="00F3375B" w:rsidRPr="0092069B" w:rsidRDefault="00F3375B" w:rsidP="00F3375B">
      <w:pPr>
        <w:jc w:val="center"/>
        <w:rPr>
          <w:rFonts w:ascii="GHEA Grapalat" w:hAnsi="GHEA Grapalat" w:cs="Sylfaen"/>
          <w:b/>
          <w:bCs/>
          <w:color w:val="000000"/>
          <w:lang w:val="hy-AM"/>
        </w:rPr>
      </w:pPr>
      <w:r w:rsidRPr="0092069B">
        <w:rPr>
          <w:rFonts w:ascii="GHEA Grapalat" w:hAnsi="GHEA Grapalat" w:cs="Sylfaen"/>
          <w:b/>
          <w:bCs/>
          <w:color w:val="000000"/>
          <w:lang w:val="hy-AM"/>
        </w:rPr>
        <w:t>ԾԱՎԱԼԱԹԵՐԹ-ՆԱԽԱՀԱՇԻՎ</w:t>
      </w:r>
    </w:p>
    <w:p w14:paraId="3FA4B805" w14:textId="77777777" w:rsidR="00F3375B" w:rsidRPr="00FF016B" w:rsidRDefault="00F3375B" w:rsidP="00F3375B">
      <w:pPr>
        <w:jc w:val="center"/>
        <w:rPr>
          <w:rFonts w:ascii="GHEA Grapalat" w:hAnsi="GHEA Grapalat" w:cs="Sylfaen"/>
          <w:b/>
          <w:bCs/>
          <w:color w:val="000000"/>
          <w:sz w:val="8"/>
          <w:szCs w:val="8"/>
          <w:lang w:val="hy-AM"/>
        </w:rPr>
      </w:pPr>
    </w:p>
    <w:p w14:paraId="5717A6F6" w14:textId="5B22B22E" w:rsidR="00EE3057" w:rsidRDefault="00F3375B" w:rsidP="00F3375B">
      <w:pPr>
        <w:jc w:val="center"/>
        <w:rPr>
          <w:rFonts w:ascii="GHEA Grapalat" w:hAnsi="GHEA Grapalat" w:cs="Sylfaen"/>
          <w:bCs/>
          <w:sz w:val="20"/>
          <w:szCs w:val="20"/>
          <w:lang w:val="hy-AM"/>
        </w:rPr>
      </w:pPr>
      <w:r w:rsidRPr="00EE3057">
        <w:rPr>
          <w:rFonts w:ascii="GHEA Grapalat" w:hAnsi="GHEA Grapalat" w:cs="Sylfaen"/>
          <w:bCs/>
          <w:color w:val="000000"/>
          <w:lang w:val="hy-AM"/>
        </w:rPr>
        <w:t xml:space="preserve"> </w:t>
      </w:r>
      <w:r w:rsidR="005C1E31">
        <w:rPr>
          <w:rFonts w:ascii="GHEA Grapalat" w:hAnsi="GHEA Grapalat" w:cs="Sylfaen"/>
          <w:bCs/>
          <w:sz w:val="20"/>
          <w:szCs w:val="20"/>
          <w:lang w:val="hy-AM"/>
        </w:rPr>
        <w:t>Երևան քաղաքի Ավան վարչական շրջանի փողոցների և միջբակային տարածքների ասֆալտբետոնյա ծածկի վերանորոգման և պահպանման</w:t>
      </w:r>
      <w:r w:rsidR="00FE7E6A">
        <w:rPr>
          <w:rFonts w:ascii="GHEA Grapalat" w:hAnsi="GHEA Grapalat" w:cs="Sylfaen"/>
          <w:bCs/>
          <w:sz w:val="20"/>
          <w:szCs w:val="20"/>
          <w:lang w:val="hy-AM"/>
        </w:rPr>
        <w:t xml:space="preserve"> աշխատանքներ</w:t>
      </w:r>
    </w:p>
    <w:p w14:paraId="3CE1B930" w14:textId="3A8A3C4E" w:rsidR="00662529" w:rsidRDefault="00662529" w:rsidP="00F3375B">
      <w:pPr>
        <w:jc w:val="center"/>
        <w:rPr>
          <w:rFonts w:ascii="GHEA Grapalat" w:hAnsi="GHEA Grapalat" w:cs="Sylfaen"/>
          <w:bCs/>
          <w:sz w:val="20"/>
          <w:szCs w:val="20"/>
          <w:lang w:val="hy-AM"/>
        </w:rPr>
      </w:pPr>
    </w:p>
    <w:tbl>
      <w:tblPr>
        <w:tblW w:w="11065" w:type="dxa"/>
        <w:jc w:val="center"/>
        <w:tblLook w:val="04A0" w:firstRow="1" w:lastRow="0" w:firstColumn="1" w:lastColumn="0" w:noHBand="0" w:noVBand="1"/>
      </w:tblPr>
      <w:tblGrid>
        <w:gridCol w:w="548"/>
        <w:gridCol w:w="6362"/>
        <w:gridCol w:w="720"/>
        <w:gridCol w:w="900"/>
        <w:gridCol w:w="1095"/>
        <w:gridCol w:w="1440"/>
      </w:tblGrid>
      <w:tr w:rsidR="006B1B01" w:rsidRPr="006B1B01" w14:paraId="39520F0D" w14:textId="77777777" w:rsidTr="006B1B01">
        <w:trPr>
          <w:trHeight w:val="1110"/>
          <w:jc w:val="center"/>
        </w:trPr>
        <w:tc>
          <w:tcPr>
            <w:tcW w:w="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E9B48"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Հ/Հ</w:t>
            </w:r>
          </w:p>
        </w:tc>
        <w:tc>
          <w:tcPr>
            <w:tcW w:w="6467" w:type="dxa"/>
            <w:tcBorders>
              <w:top w:val="single" w:sz="4" w:space="0" w:color="auto"/>
              <w:left w:val="nil"/>
              <w:bottom w:val="single" w:sz="4" w:space="0" w:color="auto"/>
              <w:right w:val="single" w:sz="4" w:space="0" w:color="auto"/>
            </w:tcBorders>
            <w:shd w:val="clear" w:color="auto" w:fill="auto"/>
            <w:vAlign w:val="center"/>
          </w:tcPr>
          <w:p w14:paraId="2137F3D2"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Աշխատանքների անվանումը</w:t>
            </w:r>
          </w:p>
        </w:tc>
        <w:tc>
          <w:tcPr>
            <w:tcW w:w="720" w:type="dxa"/>
            <w:tcBorders>
              <w:top w:val="single" w:sz="4" w:space="0" w:color="auto"/>
              <w:left w:val="nil"/>
              <w:bottom w:val="single" w:sz="4" w:space="0" w:color="auto"/>
              <w:right w:val="single" w:sz="4" w:space="0" w:color="auto"/>
            </w:tcBorders>
            <w:shd w:val="clear" w:color="auto" w:fill="auto"/>
            <w:vAlign w:val="center"/>
          </w:tcPr>
          <w:p w14:paraId="7A9190E2"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չ/մ</w:t>
            </w:r>
          </w:p>
        </w:tc>
        <w:tc>
          <w:tcPr>
            <w:tcW w:w="900" w:type="dxa"/>
            <w:tcBorders>
              <w:top w:val="single" w:sz="4" w:space="0" w:color="auto"/>
              <w:left w:val="nil"/>
              <w:bottom w:val="single" w:sz="4" w:space="0" w:color="auto"/>
              <w:right w:val="single" w:sz="4" w:space="0" w:color="auto"/>
            </w:tcBorders>
            <w:shd w:val="clear" w:color="auto" w:fill="auto"/>
            <w:vAlign w:val="center"/>
          </w:tcPr>
          <w:p w14:paraId="3D7026E3" w14:textId="15C5C5F2" w:rsidR="006B1B01" w:rsidRPr="001C6278" w:rsidRDefault="001C6278" w:rsidP="004C6180">
            <w:pPr>
              <w:jc w:val="center"/>
              <w:rPr>
                <w:rFonts w:ascii="GHEA Grapalat" w:hAnsi="GHEA Grapalat" w:cs="Arial"/>
                <w:sz w:val="20"/>
                <w:szCs w:val="20"/>
                <w:lang w:val="hy-AM" w:eastAsia="ru-RU"/>
              </w:rPr>
            </w:pPr>
            <w:r>
              <w:rPr>
                <w:rFonts w:ascii="GHEA Grapalat" w:hAnsi="GHEA Grapalat" w:cs="Arial"/>
                <w:sz w:val="20"/>
                <w:szCs w:val="20"/>
                <w:lang w:val="hy-AM" w:eastAsia="ru-RU"/>
              </w:rPr>
              <w:t>Ծավալ</w:t>
            </w:r>
          </w:p>
        </w:tc>
        <w:tc>
          <w:tcPr>
            <w:tcW w:w="990" w:type="dxa"/>
            <w:tcBorders>
              <w:top w:val="single" w:sz="4" w:space="0" w:color="auto"/>
              <w:left w:val="nil"/>
              <w:bottom w:val="single" w:sz="4" w:space="0" w:color="auto"/>
              <w:right w:val="single" w:sz="4" w:space="0" w:color="auto"/>
            </w:tcBorders>
            <w:shd w:val="clear" w:color="auto" w:fill="auto"/>
            <w:vAlign w:val="center"/>
          </w:tcPr>
          <w:p w14:paraId="6F4C69B3" w14:textId="77777777" w:rsidR="00D300C4" w:rsidRDefault="00D300C4" w:rsidP="004C6180">
            <w:pPr>
              <w:jc w:val="center"/>
              <w:rPr>
                <w:rFonts w:ascii="GHEA Grapalat" w:hAnsi="GHEA Grapalat" w:cs="Arial"/>
                <w:sz w:val="20"/>
                <w:szCs w:val="20"/>
                <w:lang w:val="hy-AM" w:eastAsia="ru-RU"/>
              </w:rPr>
            </w:pPr>
            <w:r>
              <w:rPr>
                <w:rFonts w:ascii="GHEA Grapalat" w:hAnsi="GHEA Grapalat" w:cs="Arial"/>
                <w:sz w:val="20"/>
                <w:szCs w:val="20"/>
                <w:lang w:val="hy-AM" w:eastAsia="ru-RU"/>
              </w:rPr>
              <w:t>Միավորի գին</w:t>
            </w:r>
          </w:p>
          <w:p w14:paraId="1290A4D0" w14:textId="58E549C8" w:rsidR="006B1B01" w:rsidRPr="006B1B01" w:rsidRDefault="006B1B01" w:rsidP="004C6180">
            <w:pPr>
              <w:jc w:val="center"/>
              <w:rPr>
                <w:rFonts w:ascii="GHEA Grapalat" w:hAnsi="GHEA Grapalat" w:cs="Arial"/>
                <w:sz w:val="20"/>
                <w:szCs w:val="20"/>
                <w:lang w:eastAsia="ru-RU"/>
              </w:rPr>
            </w:pPr>
            <w:r w:rsidRPr="006B1B01">
              <w:rPr>
                <w:rFonts w:ascii="GHEA Grapalat" w:hAnsi="GHEA Grapalat" w:cs="Arial"/>
                <w:sz w:val="20"/>
                <w:szCs w:val="20"/>
                <w:lang w:val="ru-RU" w:eastAsia="ru-RU"/>
              </w:rPr>
              <w:t>/հազար դրամ/</w:t>
            </w:r>
          </w:p>
        </w:tc>
        <w:tc>
          <w:tcPr>
            <w:tcW w:w="1440" w:type="dxa"/>
            <w:tcBorders>
              <w:top w:val="single" w:sz="4" w:space="0" w:color="auto"/>
              <w:left w:val="nil"/>
              <w:bottom w:val="single" w:sz="4" w:space="0" w:color="auto"/>
              <w:right w:val="single" w:sz="4" w:space="0" w:color="auto"/>
            </w:tcBorders>
            <w:shd w:val="clear" w:color="auto" w:fill="auto"/>
            <w:vAlign w:val="center"/>
          </w:tcPr>
          <w:p w14:paraId="520F8AF1" w14:textId="78D95946" w:rsidR="006B1B01" w:rsidRPr="006B1B01" w:rsidRDefault="00D300C4" w:rsidP="004C6180">
            <w:pPr>
              <w:jc w:val="center"/>
              <w:rPr>
                <w:rFonts w:ascii="GHEA Grapalat" w:hAnsi="GHEA Grapalat" w:cs="Arial"/>
                <w:sz w:val="20"/>
                <w:szCs w:val="20"/>
                <w:lang w:val="ru-RU" w:eastAsia="ru-RU"/>
              </w:rPr>
            </w:pPr>
            <w:r>
              <w:rPr>
                <w:rFonts w:ascii="GHEA Grapalat" w:hAnsi="GHEA Grapalat" w:cs="Arial"/>
                <w:sz w:val="20"/>
                <w:szCs w:val="20"/>
                <w:lang w:val="hy-AM" w:eastAsia="ru-RU"/>
              </w:rPr>
              <w:t>Ընդհանուր</w:t>
            </w:r>
            <w:r w:rsidR="006B1B01" w:rsidRPr="006B1B01">
              <w:rPr>
                <w:rFonts w:ascii="GHEA Grapalat" w:hAnsi="GHEA Grapalat" w:cs="Arial"/>
                <w:sz w:val="20"/>
                <w:szCs w:val="20"/>
                <w:lang w:val="ru-RU" w:eastAsia="ru-RU"/>
              </w:rPr>
              <w:t xml:space="preserve"> /հազար դրամ/</w:t>
            </w:r>
          </w:p>
        </w:tc>
      </w:tr>
      <w:tr w:rsidR="006B1B01" w:rsidRPr="006B1B01" w14:paraId="1155511D" w14:textId="77777777" w:rsidTr="006B1B01">
        <w:trPr>
          <w:trHeight w:val="285"/>
          <w:jc w:val="center"/>
        </w:trPr>
        <w:tc>
          <w:tcPr>
            <w:tcW w:w="548" w:type="dxa"/>
            <w:tcBorders>
              <w:top w:val="nil"/>
              <w:left w:val="single" w:sz="4" w:space="0" w:color="auto"/>
              <w:bottom w:val="single" w:sz="4" w:space="0" w:color="auto"/>
              <w:right w:val="single" w:sz="4" w:space="0" w:color="auto"/>
            </w:tcBorders>
            <w:shd w:val="clear" w:color="auto" w:fill="auto"/>
            <w:noWrap/>
            <w:vAlign w:val="center"/>
          </w:tcPr>
          <w:p w14:paraId="1C1834D9" w14:textId="77777777" w:rsidR="006B1B01" w:rsidRPr="006B1B01" w:rsidRDefault="006B1B01" w:rsidP="004C6180">
            <w:pPr>
              <w:jc w:val="cente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1</w:t>
            </w:r>
          </w:p>
        </w:tc>
        <w:tc>
          <w:tcPr>
            <w:tcW w:w="6467" w:type="dxa"/>
            <w:tcBorders>
              <w:top w:val="nil"/>
              <w:left w:val="nil"/>
              <w:bottom w:val="single" w:sz="4" w:space="0" w:color="auto"/>
              <w:right w:val="single" w:sz="4" w:space="0" w:color="auto"/>
            </w:tcBorders>
            <w:shd w:val="clear" w:color="auto" w:fill="auto"/>
            <w:vAlign w:val="center"/>
          </w:tcPr>
          <w:p w14:paraId="67B03B7A" w14:textId="77777777" w:rsidR="006B1B01" w:rsidRPr="006B1B01" w:rsidRDefault="006B1B01" w:rsidP="004C6180">
            <w:pPr>
              <w:jc w:val="cente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2</w:t>
            </w:r>
          </w:p>
        </w:tc>
        <w:tc>
          <w:tcPr>
            <w:tcW w:w="720" w:type="dxa"/>
            <w:tcBorders>
              <w:top w:val="nil"/>
              <w:left w:val="nil"/>
              <w:bottom w:val="single" w:sz="4" w:space="0" w:color="auto"/>
              <w:right w:val="single" w:sz="4" w:space="0" w:color="auto"/>
            </w:tcBorders>
            <w:shd w:val="clear" w:color="auto" w:fill="auto"/>
            <w:noWrap/>
            <w:vAlign w:val="center"/>
          </w:tcPr>
          <w:p w14:paraId="6EE69E92" w14:textId="77777777" w:rsidR="006B1B01" w:rsidRPr="006B1B01" w:rsidRDefault="006B1B01" w:rsidP="004C6180">
            <w:pPr>
              <w:jc w:val="cente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3</w:t>
            </w:r>
          </w:p>
        </w:tc>
        <w:tc>
          <w:tcPr>
            <w:tcW w:w="900" w:type="dxa"/>
            <w:tcBorders>
              <w:top w:val="nil"/>
              <w:left w:val="nil"/>
              <w:bottom w:val="single" w:sz="4" w:space="0" w:color="auto"/>
              <w:right w:val="single" w:sz="4" w:space="0" w:color="auto"/>
            </w:tcBorders>
            <w:shd w:val="clear" w:color="auto" w:fill="auto"/>
            <w:vAlign w:val="center"/>
          </w:tcPr>
          <w:p w14:paraId="205E2C6B" w14:textId="77777777" w:rsidR="006B1B01" w:rsidRPr="006B1B01" w:rsidRDefault="006B1B01" w:rsidP="004C6180">
            <w:pPr>
              <w:jc w:val="cente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4</w:t>
            </w:r>
          </w:p>
        </w:tc>
        <w:tc>
          <w:tcPr>
            <w:tcW w:w="990" w:type="dxa"/>
            <w:tcBorders>
              <w:top w:val="nil"/>
              <w:left w:val="nil"/>
              <w:bottom w:val="single" w:sz="4" w:space="0" w:color="auto"/>
              <w:right w:val="single" w:sz="4" w:space="0" w:color="auto"/>
            </w:tcBorders>
            <w:shd w:val="clear" w:color="auto" w:fill="auto"/>
            <w:noWrap/>
            <w:vAlign w:val="center"/>
          </w:tcPr>
          <w:p w14:paraId="57DAD591" w14:textId="77777777" w:rsidR="006B1B01" w:rsidRPr="006B1B01" w:rsidRDefault="006B1B01" w:rsidP="004C6180">
            <w:pPr>
              <w:jc w:val="cente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5</w:t>
            </w:r>
          </w:p>
        </w:tc>
        <w:tc>
          <w:tcPr>
            <w:tcW w:w="1440" w:type="dxa"/>
            <w:tcBorders>
              <w:top w:val="nil"/>
              <w:left w:val="nil"/>
              <w:bottom w:val="single" w:sz="4" w:space="0" w:color="auto"/>
              <w:right w:val="single" w:sz="4" w:space="0" w:color="auto"/>
            </w:tcBorders>
            <w:shd w:val="clear" w:color="auto" w:fill="auto"/>
            <w:vAlign w:val="center"/>
          </w:tcPr>
          <w:p w14:paraId="01400D92" w14:textId="77777777" w:rsidR="006B1B01" w:rsidRPr="006B1B01" w:rsidRDefault="006B1B01" w:rsidP="004C6180">
            <w:pPr>
              <w:jc w:val="cente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6</w:t>
            </w:r>
          </w:p>
        </w:tc>
      </w:tr>
      <w:tr w:rsidR="006B1B01" w:rsidRPr="006B1B01" w14:paraId="4D3BA3E8" w14:textId="77777777" w:rsidTr="006B1B01">
        <w:trPr>
          <w:trHeight w:val="2440"/>
          <w:jc w:val="center"/>
        </w:trPr>
        <w:tc>
          <w:tcPr>
            <w:tcW w:w="548" w:type="dxa"/>
            <w:tcBorders>
              <w:top w:val="nil"/>
              <w:left w:val="single" w:sz="4" w:space="0" w:color="auto"/>
              <w:bottom w:val="single" w:sz="4" w:space="0" w:color="auto"/>
              <w:right w:val="single" w:sz="4" w:space="0" w:color="auto"/>
            </w:tcBorders>
            <w:shd w:val="clear" w:color="auto" w:fill="auto"/>
            <w:noWrap/>
            <w:vAlign w:val="center"/>
          </w:tcPr>
          <w:p w14:paraId="11158C6C"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1</w:t>
            </w:r>
          </w:p>
        </w:tc>
        <w:tc>
          <w:tcPr>
            <w:tcW w:w="6467" w:type="dxa"/>
            <w:tcBorders>
              <w:top w:val="nil"/>
              <w:left w:val="nil"/>
              <w:bottom w:val="single" w:sz="4" w:space="0" w:color="auto"/>
              <w:right w:val="single" w:sz="4" w:space="0" w:color="auto"/>
            </w:tcBorders>
            <w:shd w:val="clear" w:color="auto" w:fill="auto"/>
            <w:vAlign w:val="center"/>
          </w:tcPr>
          <w:p w14:paraId="02B8C3C6" w14:textId="77777777" w:rsidR="006B1B01" w:rsidRPr="006B1B01" w:rsidRDefault="006B1B01" w:rsidP="004C6180">
            <w:pPr>
              <w:jc w:val="center"/>
              <w:rPr>
                <w:rFonts w:ascii="GHEA Grapalat" w:hAnsi="GHEA Grapalat" w:cs="Arial"/>
                <w:b/>
                <w:sz w:val="20"/>
                <w:szCs w:val="20"/>
                <w:lang w:val="hy-AM" w:eastAsia="ru-RU"/>
              </w:rPr>
            </w:pPr>
            <w:r w:rsidRPr="006B1B01">
              <w:rPr>
                <w:rFonts w:ascii="GHEA Grapalat" w:hAnsi="GHEA Grapalat" w:cs="Arial"/>
                <w:b/>
                <w:sz w:val="20"/>
                <w:szCs w:val="20"/>
                <w:lang w:val="ru-RU" w:eastAsia="ru-RU"/>
              </w:rPr>
              <w:t xml:space="preserve">Բակային տարածքների, ճանապարհների և </w:t>
            </w:r>
            <w:r w:rsidRPr="006B1B01">
              <w:rPr>
                <w:rFonts w:ascii="GHEA Grapalat" w:hAnsi="GHEA Grapalat" w:cs="Arial"/>
                <w:b/>
                <w:sz w:val="20"/>
                <w:szCs w:val="20"/>
                <w:lang w:val="hy-AM" w:eastAsia="ru-RU"/>
              </w:rPr>
              <w:t>մ</w:t>
            </w:r>
            <w:r w:rsidRPr="006B1B01">
              <w:rPr>
                <w:rFonts w:ascii="GHEA Grapalat" w:hAnsi="GHEA Grapalat" w:cs="Arial"/>
                <w:b/>
                <w:sz w:val="20"/>
                <w:szCs w:val="20"/>
                <w:lang w:val="ru-RU" w:eastAsia="ru-RU"/>
              </w:rPr>
              <w:t>այթերի վերանորոգում</w:t>
            </w:r>
            <w:r w:rsidRPr="006B1B01">
              <w:rPr>
                <w:rFonts w:ascii="GHEA Grapalat" w:hAnsi="GHEA Grapalat" w:cs="Arial"/>
                <w:b/>
                <w:sz w:val="20"/>
                <w:szCs w:val="20"/>
                <w:lang w:val="hy-AM" w:eastAsia="ru-RU"/>
              </w:rPr>
              <w:t>։</w:t>
            </w:r>
          </w:p>
          <w:p w14:paraId="053B2510"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 xml:space="preserve">Փողոցների, բակային ճանապարհների,մայթերի և բակային տարածքների վնասված ասֆալտբետոնյա ծածկի քանդում /ֆրեզով կամ հարվածող մուրճով ոչ պակաս քան 4 սմ/, համահարթեցում /խճային հիմքի իրականացում մինչև 10%-ի չափով, անհրաժեշտության դեպքում ֆրեզավորված ասֆալբետոնե քերուկով/, նորոգվող հատվածի մաքրում կեղտից և փոշուց,  </w:t>
            </w:r>
            <w:r w:rsidRPr="006B1B01">
              <w:rPr>
                <w:rFonts w:ascii="GHEA Grapalat" w:hAnsi="GHEA Grapalat"/>
                <w:sz w:val="20"/>
                <w:szCs w:val="20"/>
                <w:lang w:val="hy-AM" w:eastAsia="ru-RU"/>
              </w:rPr>
              <w:t>մակերևույթի մշակում բիտումով (0,6 լ/քմ), մանրահատիկ ասֆալտբետոնյա ծածկի իրականացում ոչ պակաս 4սմ հաստությամբ, շին. աղբի հավաքում, բարձում ավտոմեքենա  և տեղափոխում թափոնատեղ</w:t>
            </w:r>
          </w:p>
        </w:tc>
        <w:tc>
          <w:tcPr>
            <w:tcW w:w="720" w:type="dxa"/>
            <w:tcBorders>
              <w:top w:val="nil"/>
              <w:left w:val="nil"/>
              <w:bottom w:val="single" w:sz="4" w:space="0" w:color="auto"/>
              <w:right w:val="single" w:sz="4" w:space="0" w:color="auto"/>
            </w:tcBorders>
            <w:shd w:val="clear" w:color="auto" w:fill="auto"/>
            <w:vAlign w:val="center"/>
          </w:tcPr>
          <w:p w14:paraId="49099365"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ք.մ.</w:t>
            </w:r>
          </w:p>
        </w:tc>
        <w:tc>
          <w:tcPr>
            <w:tcW w:w="900" w:type="dxa"/>
            <w:tcBorders>
              <w:top w:val="nil"/>
              <w:left w:val="nil"/>
              <w:bottom w:val="single" w:sz="4" w:space="0" w:color="auto"/>
              <w:right w:val="single" w:sz="4" w:space="0" w:color="auto"/>
            </w:tcBorders>
            <w:shd w:val="clear" w:color="auto" w:fill="auto"/>
            <w:noWrap/>
            <w:vAlign w:val="center"/>
          </w:tcPr>
          <w:p w14:paraId="0F6861D7"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11700</w:t>
            </w:r>
          </w:p>
        </w:tc>
        <w:tc>
          <w:tcPr>
            <w:tcW w:w="990" w:type="dxa"/>
            <w:tcBorders>
              <w:top w:val="nil"/>
              <w:left w:val="nil"/>
              <w:bottom w:val="single" w:sz="4" w:space="0" w:color="auto"/>
              <w:right w:val="single" w:sz="4" w:space="0" w:color="auto"/>
            </w:tcBorders>
            <w:shd w:val="clear" w:color="auto" w:fill="auto"/>
            <w:noWrap/>
            <w:vAlign w:val="center"/>
          </w:tcPr>
          <w:p w14:paraId="327E2104"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3,955</w:t>
            </w:r>
          </w:p>
        </w:tc>
        <w:tc>
          <w:tcPr>
            <w:tcW w:w="1440" w:type="dxa"/>
            <w:tcBorders>
              <w:top w:val="nil"/>
              <w:left w:val="nil"/>
              <w:bottom w:val="single" w:sz="4" w:space="0" w:color="auto"/>
              <w:right w:val="single" w:sz="4" w:space="0" w:color="auto"/>
            </w:tcBorders>
            <w:shd w:val="clear" w:color="auto" w:fill="auto"/>
            <w:noWrap/>
            <w:vAlign w:val="center"/>
          </w:tcPr>
          <w:p w14:paraId="2BC55ADD"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hy-AM" w:eastAsia="ru-RU"/>
              </w:rPr>
              <w:t>46273</w:t>
            </w:r>
            <w:r w:rsidRPr="006B1B01">
              <w:rPr>
                <w:rFonts w:ascii="GHEA Grapalat" w:hAnsi="GHEA Grapalat" w:cs="Arial"/>
                <w:sz w:val="20"/>
                <w:szCs w:val="20"/>
                <w:lang w:val="ru-RU" w:eastAsia="ru-RU"/>
              </w:rPr>
              <w:t>,</w:t>
            </w:r>
            <w:r w:rsidRPr="006B1B01">
              <w:rPr>
                <w:rFonts w:ascii="GHEA Grapalat" w:hAnsi="GHEA Grapalat" w:cs="Arial"/>
                <w:sz w:val="20"/>
                <w:szCs w:val="20"/>
                <w:lang w:val="hy-AM" w:eastAsia="ru-RU"/>
              </w:rPr>
              <w:t>50</w:t>
            </w:r>
            <w:r w:rsidRPr="006B1B01">
              <w:rPr>
                <w:rFonts w:ascii="GHEA Grapalat" w:hAnsi="GHEA Grapalat" w:cs="Arial"/>
                <w:sz w:val="20"/>
                <w:szCs w:val="20"/>
                <w:lang w:val="ru-RU" w:eastAsia="ru-RU"/>
              </w:rPr>
              <w:t>0</w:t>
            </w:r>
          </w:p>
        </w:tc>
      </w:tr>
      <w:tr w:rsidR="006B1B01" w:rsidRPr="006B1B01" w14:paraId="77230111" w14:textId="77777777" w:rsidTr="006B1B01">
        <w:trPr>
          <w:trHeight w:val="1504"/>
          <w:jc w:val="center"/>
        </w:trPr>
        <w:tc>
          <w:tcPr>
            <w:tcW w:w="548" w:type="dxa"/>
            <w:tcBorders>
              <w:top w:val="nil"/>
              <w:left w:val="single" w:sz="4" w:space="0" w:color="auto"/>
              <w:bottom w:val="single" w:sz="4" w:space="0" w:color="auto"/>
              <w:right w:val="single" w:sz="4" w:space="0" w:color="auto"/>
            </w:tcBorders>
            <w:shd w:val="clear" w:color="auto" w:fill="auto"/>
            <w:noWrap/>
            <w:vAlign w:val="center"/>
          </w:tcPr>
          <w:p w14:paraId="040BCA09"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2</w:t>
            </w:r>
          </w:p>
        </w:tc>
        <w:tc>
          <w:tcPr>
            <w:tcW w:w="6467" w:type="dxa"/>
            <w:tcBorders>
              <w:top w:val="nil"/>
              <w:left w:val="nil"/>
              <w:bottom w:val="single" w:sz="4" w:space="0" w:color="auto"/>
              <w:right w:val="single" w:sz="4" w:space="0" w:color="auto"/>
            </w:tcBorders>
            <w:shd w:val="clear" w:color="auto" w:fill="auto"/>
            <w:vAlign w:val="center"/>
          </w:tcPr>
          <w:p w14:paraId="53526B13" w14:textId="77777777" w:rsidR="006B1B01" w:rsidRPr="006B1B01" w:rsidRDefault="006B1B01" w:rsidP="004C6180">
            <w:pPr>
              <w:jc w:val="center"/>
              <w:rPr>
                <w:rFonts w:ascii="GHEA Grapalat" w:hAnsi="GHEA Grapalat" w:cs="Arial"/>
                <w:b/>
                <w:sz w:val="20"/>
                <w:szCs w:val="20"/>
                <w:lang w:val="hy-AM" w:eastAsia="ru-RU"/>
              </w:rPr>
            </w:pPr>
            <w:r w:rsidRPr="006B1B01">
              <w:rPr>
                <w:rFonts w:ascii="GHEA Grapalat" w:hAnsi="GHEA Grapalat" w:cs="Arial"/>
                <w:b/>
                <w:sz w:val="20"/>
                <w:szCs w:val="20"/>
                <w:lang w:val="ru-RU" w:eastAsia="ru-RU"/>
              </w:rPr>
              <w:t>Դիտահորերի ծածկի նիշերի ուղղում</w:t>
            </w:r>
            <w:r w:rsidRPr="006B1B01">
              <w:rPr>
                <w:rFonts w:ascii="GHEA Grapalat" w:hAnsi="GHEA Grapalat" w:cs="Arial"/>
                <w:b/>
                <w:sz w:val="20"/>
                <w:szCs w:val="20"/>
                <w:lang w:val="hy-AM" w:eastAsia="ru-RU"/>
              </w:rPr>
              <w:t>։</w:t>
            </w:r>
          </w:p>
          <w:p w14:paraId="1BE28D66"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Ասֆալտբետոնյա ծածկի և հիմքի քանդում, բարձում, տեղափոխում թափոնատեղ, դիտահորի ծածկի ապամոնտաժում, հիմքերի և կողային տարածքի բետոնապատում , ծածկի սալի վերատեղադրում։</w:t>
            </w:r>
          </w:p>
        </w:tc>
        <w:tc>
          <w:tcPr>
            <w:tcW w:w="720" w:type="dxa"/>
            <w:tcBorders>
              <w:top w:val="nil"/>
              <w:left w:val="nil"/>
              <w:bottom w:val="single" w:sz="4" w:space="0" w:color="auto"/>
              <w:right w:val="single" w:sz="4" w:space="0" w:color="auto"/>
            </w:tcBorders>
            <w:shd w:val="clear" w:color="auto" w:fill="auto"/>
            <w:vAlign w:val="center"/>
          </w:tcPr>
          <w:p w14:paraId="5D573F32" w14:textId="77777777" w:rsidR="006B1B01" w:rsidRPr="006B1B01" w:rsidRDefault="006B1B01" w:rsidP="004C6180">
            <w:pPr>
              <w:jc w:val="center"/>
              <w:rPr>
                <w:rFonts w:ascii="GHEA Grapalat" w:hAnsi="GHEA Grapalat" w:cs="Arial"/>
                <w:sz w:val="20"/>
                <w:szCs w:val="20"/>
                <w:lang w:val="ru-RU" w:eastAsia="ru-RU"/>
              </w:rPr>
            </w:pPr>
            <w:r w:rsidRPr="006B1B01">
              <w:rPr>
                <w:rFonts w:ascii="GHEA Grapalat" w:hAnsi="GHEA Grapalat" w:cs="Arial"/>
                <w:sz w:val="20"/>
                <w:szCs w:val="20"/>
                <w:lang w:val="ru-RU" w:eastAsia="ru-RU"/>
              </w:rPr>
              <w:t>հատ</w:t>
            </w:r>
          </w:p>
        </w:tc>
        <w:tc>
          <w:tcPr>
            <w:tcW w:w="900" w:type="dxa"/>
            <w:tcBorders>
              <w:top w:val="nil"/>
              <w:left w:val="nil"/>
              <w:bottom w:val="single" w:sz="4" w:space="0" w:color="auto"/>
              <w:right w:val="single" w:sz="4" w:space="0" w:color="auto"/>
            </w:tcBorders>
            <w:shd w:val="clear" w:color="auto" w:fill="auto"/>
            <w:noWrap/>
            <w:vAlign w:val="center"/>
          </w:tcPr>
          <w:p w14:paraId="77204364"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5</w:t>
            </w:r>
          </w:p>
        </w:tc>
        <w:tc>
          <w:tcPr>
            <w:tcW w:w="990" w:type="dxa"/>
            <w:tcBorders>
              <w:top w:val="nil"/>
              <w:left w:val="nil"/>
              <w:bottom w:val="single" w:sz="4" w:space="0" w:color="auto"/>
              <w:right w:val="single" w:sz="4" w:space="0" w:color="auto"/>
            </w:tcBorders>
            <w:shd w:val="clear" w:color="auto" w:fill="auto"/>
            <w:noWrap/>
            <w:vAlign w:val="center"/>
          </w:tcPr>
          <w:p w14:paraId="2BC6588D"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20,700</w:t>
            </w:r>
          </w:p>
        </w:tc>
        <w:tc>
          <w:tcPr>
            <w:tcW w:w="1440" w:type="dxa"/>
            <w:tcBorders>
              <w:top w:val="nil"/>
              <w:left w:val="nil"/>
              <w:bottom w:val="single" w:sz="4" w:space="0" w:color="auto"/>
              <w:right w:val="single" w:sz="4" w:space="0" w:color="auto"/>
            </w:tcBorders>
            <w:shd w:val="clear" w:color="auto" w:fill="auto"/>
            <w:noWrap/>
            <w:vAlign w:val="center"/>
          </w:tcPr>
          <w:p w14:paraId="733FF18F" w14:textId="77777777" w:rsidR="006B1B01" w:rsidRPr="006B1B01" w:rsidRDefault="006B1B01" w:rsidP="004C6180">
            <w:pPr>
              <w:jc w:val="center"/>
              <w:rPr>
                <w:rFonts w:ascii="GHEA Grapalat" w:hAnsi="GHEA Grapalat" w:cs="Arial"/>
                <w:sz w:val="20"/>
                <w:szCs w:val="20"/>
                <w:lang w:val="hy-AM" w:eastAsia="ru-RU"/>
              </w:rPr>
            </w:pPr>
            <w:r w:rsidRPr="006B1B01">
              <w:rPr>
                <w:rFonts w:ascii="GHEA Grapalat" w:hAnsi="GHEA Grapalat" w:cs="Arial"/>
                <w:sz w:val="20"/>
                <w:szCs w:val="20"/>
                <w:lang w:val="hy-AM" w:eastAsia="ru-RU"/>
              </w:rPr>
              <w:t>103</w:t>
            </w:r>
            <w:r w:rsidRPr="006B1B01">
              <w:rPr>
                <w:rFonts w:ascii="GHEA Grapalat" w:hAnsi="GHEA Grapalat" w:cs="Arial"/>
                <w:sz w:val="20"/>
                <w:szCs w:val="20"/>
                <w:lang w:eastAsia="ru-RU"/>
              </w:rPr>
              <w:t>,</w:t>
            </w:r>
            <w:r w:rsidRPr="006B1B01">
              <w:rPr>
                <w:rFonts w:ascii="GHEA Grapalat" w:hAnsi="GHEA Grapalat" w:cs="Arial"/>
                <w:sz w:val="20"/>
                <w:szCs w:val="20"/>
                <w:lang w:val="hy-AM" w:eastAsia="ru-RU"/>
              </w:rPr>
              <w:t>500</w:t>
            </w:r>
          </w:p>
        </w:tc>
      </w:tr>
      <w:tr w:rsidR="006B1B01" w:rsidRPr="006B1B01" w14:paraId="2635F0BF" w14:textId="77777777" w:rsidTr="006B1B01">
        <w:trPr>
          <w:trHeight w:val="345"/>
          <w:jc w:val="center"/>
        </w:trPr>
        <w:tc>
          <w:tcPr>
            <w:tcW w:w="548" w:type="dxa"/>
            <w:tcBorders>
              <w:top w:val="nil"/>
              <w:left w:val="single" w:sz="4" w:space="0" w:color="auto"/>
              <w:bottom w:val="single" w:sz="4" w:space="0" w:color="auto"/>
              <w:right w:val="single" w:sz="4" w:space="0" w:color="auto"/>
            </w:tcBorders>
            <w:shd w:val="clear" w:color="auto" w:fill="auto"/>
            <w:vAlign w:val="center"/>
          </w:tcPr>
          <w:p w14:paraId="14ECEEC7"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6467" w:type="dxa"/>
            <w:tcBorders>
              <w:top w:val="nil"/>
              <w:left w:val="nil"/>
              <w:bottom w:val="single" w:sz="4" w:space="0" w:color="auto"/>
              <w:right w:val="single" w:sz="4" w:space="0" w:color="auto"/>
            </w:tcBorders>
            <w:shd w:val="clear" w:color="auto" w:fill="auto"/>
            <w:vAlign w:val="center"/>
          </w:tcPr>
          <w:p w14:paraId="6090F6AC" w14:textId="77777777" w:rsidR="006B1B01" w:rsidRPr="006B1B01" w:rsidRDefault="006B1B01" w:rsidP="004C6180">
            <w:pP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ԸՆԴԱՄԵՆԸ</w:t>
            </w:r>
          </w:p>
        </w:tc>
        <w:tc>
          <w:tcPr>
            <w:tcW w:w="720" w:type="dxa"/>
            <w:tcBorders>
              <w:top w:val="nil"/>
              <w:left w:val="nil"/>
              <w:bottom w:val="single" w:sz="4" w:space="0" w:color="auto"/>
              <w:right w:val="single" w:sz="4" w:space="0" w:color="auto"/>
            </w:tcBorders>
            <w:shd w:val="clear" w:color="auto" w:fill="auto"/>
            <w:vAlign w:val="center"/>
          </w:tcPr>
          <w:p w14:paraId="34540F09"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900" w:type="dxa"/>
            <w:tcBorders>
              <w:top w:val="nil"/>
              <w:left w:val="nil"/>
              <w:bottom w:val="single" w:sz="4" w:space="0" w:color="auto"/>
              <w:right w:val="single" w:sz="4" w:space="0" w:color="auto"/>
            </w:tcBorders>
            <w:shd w:val="clear" w:color="auto" w:fill="auto"/>
            <w:noWrap/>
            <w:vAlign w:val="center"/>
          </w:tcPr>
          <w:p w14:paraId="17D18AFD"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990" w:type="dxa"/>
            <w:tcBorders>
              <w:top w:val="nil"/>
              <w:left w:val="nil"/>
              <w:bottom w:val="single" w:sz="4" w:space="0" w:color="auto"/>
              <w:right w:val="single" w:sz="4" w:space="0" w:color="auto"/>
            </w:tcBorders>
            <w:shd w:val="clear" w:color="auto" w:fill="auto"/>
            <w:noWrap/>
            <w:vAlign w:val="center"/>
          </w:tcPr>
          <w:p w14:paraId="5CCDC0A9"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1440" w:type="dxa"/>
            <w:tcBorders>
              <w:top w:val="nil"/>
              <w:left w:val="nil"/>
              <w:bottom w:val="single" w:sz="4" w:space="0" w:color="auto"/>
              <w:right w:val="single" w:sz="4" w:space="0" w:color="auto"/>
            </w:tcBorders>
            <w:shd w:val="clear" w:color="auto" w:fill="auto"/>
            <w:noWrap/>
            <w:vAlign w:val="center"/>
          </w:tcPr>
          <w:p w14:paraId="5C64E870" w14:textId="77777777" w:rsidR="006B1B01" w:rsidRPr="006B1B01" w:rsidRDefault="006B1B01" w:rsidP="004C6180">
            <w:pPr>
              <w:jc w:val="center"/>
              <w:rPr>
                <w:rFonts w:ascii="GHEA Grapalat" w:hAnsi="GHEA Grapalat" w:cs="Arial"/>
                <w:b/>
                <w:bCs/>
                <w:sz w:val="20"/>
                <w:szCs w:val="20"/>
                <w:lang w:eastAsia="ru-RU"/>
              </w:rPr>
            </w:pPr>
            <w:r w:rsidRPr="006B1B01">
              <w:rPr>
                <w:rFonts w:ascii="GHEA Grapalat" w:hAnsi="GHEA Grapalat" w:cs="Arial"/>
                <w:b/>
                <w:bCs/>
                <w:sz w:val="20"/>
                <w:szCs w:val="20"/>
                <w:lang w:val="hy-AM" w:eastAsia="ru-RU"/>
              </w:rPr>
              <w:t>46377</w:t>
            </w:r>
            <w:r w:rsidRPr="006B1B01">
              <w:rPr>
                <w:rFonts w:ascii="GHEA Grapalat" w:hAnsi="GHEA Grapalat" w:cs="Arial"/>
                <w:b/>
                <w:bCs/>
                <w:sz w:val="20"/>
                <w:szCs w:val="20"/>
                <w:lang w:eastAsia="ru-RU"/>
              </w:rPr>
              <w:t>.</w:t>
            </w:r>
            <w:r w:rsidRPr="006B1B01">
              <w:rPr>
                <w:rFonts w:ascii="GHEA Grapalat" w:hAnsi="GHEA Grapalat" w:cs="Arial"/>
                <w:b/>
                <w:bCs/>
                <w:sz w:val="20"/>
                <w:szCs w:val="20"/>
                <w:lang w:val="hy-AM" w:eastAsia="ru-RU"/>
              </w:rPr>
              <w:t>00</w:t>
            </w:r>
            <w:r w:rsidRPr="006B1B01">
              <w:rPr>
                <w:rFonts w:ascii="GHEA Grapalat" w:hAnsi="GHEA Grapalat" w:cs="Arial"/>
                <w:b/>
                <w:bCs/>
                <w:sz w:val="20"/>
                <w:szCs w:val="20"/>
                <w:lang w:eastAsia="ru-RU"/>
              </w:rPr>
              <w:t>0</w:t>
            </w:r>
          </w:p>
        </w:tc>
      </w:tr>
      <w:tr w:rsidR="006B1B01" w:rsidRPr="006B1B01" w14:paraId="16C2209C" w14:textId="77777777" w:rsidTr="006B1B01">
        <w:trPr>
          <w:trHeight w:val="315"/>
          <w:jc w:val="center"/>
        </w:trPr>
        <w:tc>
          <w:tcPr>
            <w:tcW w:w="548" w:type="dxa"/>
            <w:tcBorders>
              <w:top w:val="nil"/>
              <w:left w:val="single" w:sz="4" w:space="0" w:color="auto"/>
              <w:bottom w:val="single" w:sz="4" w:space="0" w:color="auto"/>
              <w:right w:val="single" w:sz="4" w:space="0" w:color="auto"/>
            </w:tcBorders>
            <w:shd w:val="clear" w:color="auto" w:fill="auto"/>
            <w:vAlign w:val="center"/>
          </w:tcPr>
          <w:p w14:paraId="7E61A3FA"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6467" w:type="dxa"/>
            <w:tcBorders>
              <w:top w:val="nil"/>
              <w:left w:val="nil"/>
              <w:bottom w:val="single" w:sz="4" w:space="0" w:color="auto"/>
              <w:right w:val="single" w:sz="4" w:space="0" w:color="auto"/>
            </w:tcBorders>
            <w:shd w:val="clear" w:color="auto" w:fill="auto"/>
            <w:vAlign w:val="center"/>
          </w:tcPr>
          <w:p w14:paraId="02DCB0CD" w14:textId="77777777" w:rsidR="006B1B01" w:rsidRPr="006B1B01" w:rsidRDefault="006B1B01" w:rsidP="004C6180">
            <w:pP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ԱԱՀ 20 %</w:t>
            </w:r>
          </w:p>
        </w:tc>
        <w:tc>
          <w:tcPr>
            <w:tcW w:w="720" w:type="dxa"/>
            <w:tcBorders>
              <w:top w:val="nil"/>
              <w:left w:val="nil"/>
              <w:bottom w:val="single" w:sz="4" w:space="0" w:color="auto"/>
              <w:right w:val="single" w:sz="4" w:space="0" w:color="auto"/>
            </w:tcBorders>
            <w:shd w:val="clear" w:color="auto" w:fill="auto"/>
            <w:vAlign w:val="center"/>
          </w:tcPr>
          <w:p w14:paraId="67774910"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900" w:type="dxa"/>
            <w:tcBorders>
              <w:top w:val="nil"/>
              <w:left w:val="nil"/>
              <w:bottom w:val="single" w:sz="4" w:space="0" w:color="auto"/>
              <w:right w:val="single" w:sz="4" w:space="0" w:color="auto"/>
            </w:tcBorders>
            <w:shd w:val="clear" w:color="auto" w:fill="auto"/>
            <w:noWrap/>
            <w:vAlign w:val="center"/>
          </w:tcPr>
          <w:p w14:paraId="663AEB8A"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990" w:type="dxa"/>
            <w:tcBorders>
              <w:top w:val="nil"/>
              <w:left w:val="nil"/>
              <w:bottom w:val="single" w:sz="4" w:space="0" w:color="auto"/>
              <w:right w:val="single" w:sz="4" w:space="0" w:color="auto"/>
            </w:tcBorders>
            <w:shd w:val="clear" w:color="auto" w:fill="auto"/>
            <w:noWrap/>
            <w:vAlign w:val="center"/>
          </w:tcPr>
          <w:p w14:paraId="7D6B0038"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1440" w:type="dxa"/>
            <w:tcBorders>
              <w:top w:val="nil"/>
              <w:left w:val="nil"/>
              <w:bottom w:val="single" w:sz="4" w:space="0" w:color="auto"/>
              <w:right w:val="single" w:sz="4" w:space="0" w:color="auto"/>
            </w:tcBorders>
            <w:shd w:val="clear" w:color="auto" w:fill="auto"/>
            <w:noWrap/>
            <w:vAlign w:val="center"/>
          </w:tcPr>
          <w:p w14:paraId="0CF4648D" w14:textId="77777777" w:rsidR="006B1B01" w:rsidRPr="006B1B01" w:rsidRDefault="006B1B01" w:rsidP="004C6180">
            <w:pPr>
              <w:jc w:val="center"/>
              <w:rPr>
                <w:rFonts w:ascii="GHEA Grapalat" w:hAnsi="GHEA Grapalat" w:cs="Arial"/>
                <w:b/>
                <w:bCs/>
                <w:sz w:val="20"/>
                <w:szCs w:val="20"/>
                <w:lang w:val="hy-AM" w:eastAsia="ru-RU"/>
              </w:rPr>
            </w:pPr>
            <w:r w:rsidRPr="006B1B01">
              <w:rPr>
                <w:rFonts w:ascii="GHEA Grapalat" w:hAnsi="GHEA Grapalat" w:cs="Arial"/>
                <w:b/>
                <w:bCs/>
                <w:sz w:val="20"/>
                <w:szCs w:val="20"/>
                <w:lang w:eastAsia="ru-RU"/>
              </w:rPr>
              <w:t>9275.</w:t>
            </w:r>
            <w:r w:rsidRPr="006B1B01">
              <w:rPr>
                <w:rFonts w:ascii="GHEA Grapalat" w:hAnsi="GHEA Grapalat" w:cs="Arial"/>
                <w:b/>
                <w:bCs/>
                <w:sz w:val="20"/>
                <w:szCs w:val="20"/>
                <w:lang w:val="hy-AM" w:eastAsia="ru-RU"/>
              </w:rPr>
              <w:t>400</w:t>
            </w:r>
          </w:p>
        </w:tc>
      </w:tr>
      <w:tr w:rsidR="006B1B01" w:rsidRPr="006B1B01" w14:paraId="7FC245B0" w14:textId="77777777" w:rsidTr="006B1B01">
        <w:trPr>
          <w:trHeight w:val="330"/>
          <w:jc w:val="center"/>
        </w:trPr>
        <w:tc>
          <w:tcPr>
            <w:tcW w:w="548" w:type="dxa"/>
            <w:tcBorders>
              <w:top w:val="nil"/>
              <w:left w:val="single" w:sz="4" w:space="0" w:color="auto"/>
              <w:bottom w:val="single" w:sz="4" w:space="0" w:color="auto"/>
              <w:right w:val="single" w:sz="4" w:space="0" w:color="auto"/>
            </w:tcBorders>
            <w:shd w:val="clear" w:color="auto" w:fill="auto"/>
            <w:vAlign w:val="center"/>
          </w:tcPr>
          <w:p w14:paraId="3069BAAB"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6467" w:type="dxa"/>
            <w:tcBorders>
              <w:top w:val="nil"/>
              <w:left w:val="nil"/>
              <w:bottom w:val="single" w:sz="4" w:space="0" w:color="auto"/>
              <w:right w:val="single" w:sz="4" w:space="0" w:color="auto"/>
            </w:tcBorders>
            <w:shd w:val="clear" w:color="auto" w:fill="auto"/>
            <w:vAlign w:val="center"/>
          </w:tcPr>
          <w:p w14:paraId="632AFC39" w14:textId="77777777" w:rsidR="006B1B01" w:rsidRPr="006B1B01" w:rsidRDefault="006B1B01" w:rsidP="004C6180">
            <w:pPr>
              <w:rPr>
                <w:rFonts w:ascii="GHEA Grapalat" w:hAnsi="GHEA Grapalat" w:cs="Arial"/>
                <w:b/>
                <w:bCs/>
                <w:sz w:val="20"/>
                <w:szCs w:val="20"/>
                <w:lang w:val="ru-RU" w:eastAsia="ru-RU"/>
              </w:rPr>
            </w:pPr>
            <w:r w:rsidRPr="006B1B01">
              <w:rPr>
                <w:rFonts w:ascii="GHEA Grapalat" w:hAnsi="GHEA Grapalat" w:cs="Arial"/>
                <w:b/>
                <w:bCs/>
                <w:sz w:val="20"/>
                <w:szCs w:val="20"/>
                <w:lang w:val="ru-RU" w:eastAsia="ru-RU"/>
              </w:rPr>
              <w:t>ԸՆԴԱՄԵՆԸ</w:t>
            </w:r>
          </w:p>
        </w:tc>
        <w:tc>
          <w:tcPr>
            <w:tcW w:w="720" w:type="dxa"/>
            <w:tcBorders>
              <w:top w:val="nil"/>
              <w:left w:val="nil"/>
              <w:bottom w:val="single" w:sz="4" w:space="0" w:color="auto"/>
              <w:right w:val="single" w:sz="4" w:space="0" w:color="auto"/>
            </w:tcBorders>
            <w:shd w:val="clear" w:color="auto" w:fill="auto"/>
            <w:vAlign w:val="center"/>
          </w:tcPr>
          <w:p w14:paraId="031B0934"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900" w:type="dxa"/>
            <w:tcBorders>
              <w:top w:val="nil"/>
              <w:left w:val="nil"/>
              <w:bottom w:val="single" w:sz="4" w:space="0" w:color="auto"/>
              <w:right w:val="single" w:sz="4" w:space="0" w:color="auto"/>
            </w:tcBorders>
            <w:shd w:val="clear" w:color="auto" w:fill="auto"/>
            <w:noWrap/>
            <w:vAlign w:val="center"/>
          </w:tcPr>
          <w:p w14:paraId="3F3CB1FC"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990" w:type="dxa"/>
            <w:tcBorders>
              <w:top w:val="nil"/>
              <w:left w:val="nil"/>
              <w:bottom w:val="single" w:sz="4" w:space="0" w:color="auto"/>
              <w:right w:val="single" w:sz="4" w:space="0" w:color="auto"/>
            </w:tcBorders>
            <w:shd w:val="clear" w:color="auto" w:fill="auto"/>
            <w:noWrap/>
            <w:vAlign w:val="center"/>
          </w:tcPr>
          <w:p w14:paraId="1684DCD4" w14:textId="77777777" w:rsidR="006B1B01" w:rsidRPr="006B1B01" w:rsidRDefault="006B1B01" w:rsidP="004C6180">
            <w:pPr>
              <w:jc w:val="center"/>
              <w:rPr>
                <w:rFonts w:ascii="GHEA Grapalat" w:hAnsi="GHEA Grapalat" w:cs="Arial"/>
                <w:sz w:val="20"/>
                <w:szCs w:val="20"/>
                <w:lang w:val="ru-RU" w:eastAsia="ru-RU"/>
              </w:rPr>
            </w:pPr>
            <w:r w:rsidRPr="006B1B01">
              <w:rPr>
                <w:rFonts w:ascii="Calibri" w:hAnsi="Calibri" w:cs="Calibri"/>
                <w:sz w:val="20"/>
                <w:szCs w:val="20"/>
                <w:lang w:val="ru-RU" w:eastAsia="ru-RU"/>
              </w:rPr>
              <w:t> </w:t>
            </w:r>
          </w:p>
        </w:tc>
        <w:tc>
          <w:tcPr>
            <w:tcW w:w="1440" w:type="dxa"/>
            <w:tcBorders>
              <w:top w:val="nil"/>
              <w:left w:val="nil"/>
              <w:bottom w:val="single" w:sz="4" w:space="0" w:color="auto"/>
              <w:right w:val="single" w:sz="4" w:space="0" w:color="auto"/>
            </w:tcBorders>
            <w:shd w:val="clear" w:color="auto" w:fill="auto"/>
            <w:noWrap/>
            <w:vAlign w:val="center"/>
          </w:tcPr>
          <w:p w14:paraId="0218780D" w14:textId="77777777" w:rsidR="006B1B01" w:rsidRPr="006B1B01" w:rsidRDefault="006B1B01" w:rsidP="004C6180">
            <w:pPr>
              <w:jc w:val="center"/>
              <w:rPr>
                <w:rFonts w:ascii="GHEA Grapalat" w:hAnsi="GHEA Grapalat" w:cs="Arial"/>
                <w:b/>
                <w:bCs/>
                <w:sz w:val="20"/>
                <w:szCs w:val="20"/>
                <w:lang w:val="hy-AM" w:eastAsia="ru-RU"/>
              </w:rPr>
            </w:pPr>
            <w:r w:rsidRPr="006B1B01">
              <w:rPr>
                <w:rFonts w:ascii="GHEA Grapalat" w:hAnsi="GHEA Grapalat" w:cs="Arial"/>
                <w:b/>
                <w:bCs/>
                <w:sz w:val="20"/>
                <w:szCs w:val="20"/>
                <w:lang w:eastAsia="ru-RU"/>
              </w:rPr>
              <w:t>5565</w:t>
            </w:r>
            <w:r w:rsidRPr="006B1B01">
              <w:rPr>
                <w:rFonts w:ascii="GHEA Grapalat" w:hAnsi="GHEA Grapalat" w:cs="Arial"/>
                <w:b/>
                <w:bCs/>
                <w:sz w:val="20"/>
                <w:szCs w:val="20"/>
                <w:lang w:val="hy-AM" w:eastAsia="ru-RU"/>
              </w:rPr>
              <w:t>2</w:t>
            </w:r>
            <w:r w:rsidRPr="006B1B01">
              <w:rPr>
                <w:rFonts w:ascii="GHEA Grapalat" w:hAnsi="GHEA Grapalat" w:cs="Arial"/>
                <w:b/>
                <w:bCs/>
                <w:sz w:val="20"/>
                <w:szCs w:val="20"/>
                <w:lang w:eastAsia="ru-RU"/>
              </w:rPr>
              <w:t>.</w:t>
            </w:r>
            <w:r w:rsidRPr="006B1B01">
              <w:rPr>
                <w:rFonts w:ascii="GHEA Grapalat" w:hAnsi="GHEA Grapalat" w:cs="Arial"/>
                <w:b/>
                <w:bCs/>
                <w:sz w:val="20"/>
                <w:szCs w:val="20"/>
                <w:lang w:val="hy-AM" w:eastAsia="ru-RU"/>
              </w:rPr>
              <w:t>400</w:t>
            </w:r>
          </w:p>
        </w:tc>
      </w:tr>
    </w:tbl>
    <w:p w14:paraId="64385C51" w14:textId="77777777" w:rsidR="00662529" w:rsidRPr="00EE3057" w:rsidRDefault="00662529" w:rsidP="00F3375B">
      <w:pPr>
        <w:jc w:val="center"/>
        <w:rPr>
          <w:rFonts w:ascii="GHEA Grapalat" w:hAnsi="GHEA Grapalat" w:cs="Sylfaen"/>
          <w:bCs/>
          <w:sz w:val="20"/>
          <w:szCs w:val="20"/>
          <w:lang w:val="hy-AM"/>
        </w:rPr>
      </w:pPr>
    </w:p>
    <w:p w14:paraId="2D3478ED" w14:textId="67843CA6" w:rsidR="00F3375B" w:rsidRPr="00EE3057" w:rsidRDefault="00A64109" w:rsidP="00F3375B">
      <w:pPr>
        <w:jc w:val="center"/>
        <w:rPr>
          <w:rFonts w:ascii="GHEA Grapalat" w:hAnsi="GHEA Grapalat" w:cs="Sylfaen"/>
          <w:bCs/>
          <w:color w:val="000000"/>
          <w:sz w:val="20"/>
          <w:szCs w:val="20"/>
          <w:lang w:val="hy-AM"/>
        </w:rPr>
      </w:pPr>
      <w:r w:rsidRPr="00EE3057">
        <w:rPr>
          <w:rFonts w:ascii="GHEA Grapalat" w:hAnsi="GHEA Grapalat" w:cs="Sylfaen"/>
          <w:bCs/>
          <w:sz w:val="20"/>
          <w:szCs w:val="20"/>
          <w:lang w:val="hy-AM"/>
        </w:rPr>
        <w:t xml:space="preserve"> </w:t>
      </w:r>
    </w:p>
    <w:p w14:paraId="0D9C03D6" w14:textId="354BDE04" w:rsidR="005D077F" w:rsidRDefault="005D077F" w:rsidP="00F02279">
      <w:pPr>
        <w:jc w:val="center"/>
        <w:rPr>
          <w:rFonts w:ascii="GHEA Grapalat" w:hAnsi="GHEA Grapalat"/>
          <w:b/>
          <w:lang w:val="hy-AM"/>
        </w:rPr>
      </w:pPr>
    </w:p>
    <w:p w14:paraId="270B2DFD" w14:textId="77777777" w:rsidR="00A2771F" w:rsidRPr="00806DE4" w:rsidRDefault="00A2771F" w:rsidP="00F02279">
      <w:pPr>
        <w:jc w:val="center"/>
        <w:rPr>
          <w:rFonts w:ascii="GHEA Grapalat" w:hAnsi="GHEA Grapalat"/>
          <w:b/>
          <w:lang w:val="hy-AM"/>
        </w:rPr>
      </w:pPr>
    </w:p>
    <w:p w14:paraId="1C700B06" w14:textId="77777777" w:rsidR="00F02279" w:rsidRPr="00FB1EC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51CA5F6" w14:textId="059FCF84"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2717A1C4"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A5960C"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B7A2CE3" w14:textId="77777777" w:rsidR="00F02279" w:rsidRPr="00FB1EC7" w:rsidRDefault="00F02279" w:rsidP="00545BDE">
            <w:pPr>
              <w:spacing w:line="360" w:lineRule="auto"/>
              <w:jc w:val="center"/>
              <w:rPr>
                <w:rFonts w:ascii="GHEA Grapalat" w:hAnsi="GHEA Grapalat"/>
                <w:lang w:val="ru-RU"/>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9DE95AA"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3E59D46D" w14:textId="77777777" w:rsidR="00640081" w:rsidRDefault="00640081" w:rsidP="00F02279">
      <w:pPr>
        <w:ind w:firstLine="567"/>
        <w:jc w:val="right"/>
        <w:rPr>
          <w:rFonts w:ascii="GHEA Grapalat" w:hAnsi="GHEA Grapalat" w:cs="Sylfaen"/>
          <w:i/>
          <w:sz w:val="20"/>
          <w:szCs w:val="20"/>
          <w:lang w:val="pt-BR"/>
        </w:rPr>
      </w:pPr>
    </w:p>
    <w:p w14:paraId="4DCD7FC3" w14:textId="77777777" w:rsidR="00070434" w:rsidRDefault="00070434" w:rsidP="00F02279">
      <w:pPr>
        <w:ind w:firstLine="567"/>
        <w:jc w:val="right"/>
        <w:rPr>
          <w:rFonts w:ascii="GHEA Grapalat" w:hAnsi="GHEA Grapalat" w:cs="Sylfaen"/>
          <w:i/>
          <w:sz w:val="20"/>
          <w:szCs w:val="20"/>
          <w:lang w:val="pt-BR"/>
        </w:rPr>
      </w:pPr>
    </w:p>
    <w:p w14:paraId="5F750AA9" w14:textId="77777777" w:rsidR="00A462E4" w:rsidRDefault="00A462E4" w:rsidP="00F02279">
      <w:pPr>
        <w:ind w:firstLine="567"/>
        <w:jc w:val="right"/>
        <w:rPr>
          <w:rFonts w:ascii="GHEA Grapalat" w:hAnsi="GHEA Grapalat" w:cs="Sylfaen"/>
          <w:i/>
          <w:sz w:val="20"/>
          <w:szCs w:val="20"/>
          <w:lang w:val="pt-BR"/>
        </w:rPr>
      </w:pPr>
    </w:p>
    <w:p w14:paraId="73EBE256" w14:textId="77777777" w:rsidR="00A462E4" w:rsidRDefault="00A462E4" w:rsidP="00F02279">
      <w:pPr>
        <w:ind w:firstLine="567"/>
        <w:jc w:val="right"/>
        <w:rPr>
          <w:rFonts w:ascii="GHEA Grapalat" w:hAnsi="GHEA Grapalat" w:cs="Sylfaen"/>
          <w:i/>
          <w:sz w:val="20"/>
          <w:szCs w:val="20"/>
          <w:lang w:val="pt-BR"/>
        </w:rPr>
      </w:pPr>
    </w:p>
    <w:p w14:paraId="12967821" w14:textId="77777777" w:rsidR="00A462E4" w:rsidRDefault="00A462E4" w:rsidP="00F02279">
      <w:pPr>
        <w:ind w:firstLine="567"/>
        <w:jc w:val="right"/>
        <w:rPr>
          <w:rFonts w:ascii="GHEA Grapalat" w:hAnsi="GHEA Grapalat" w:cs="Sylfaen"/>
          <w:i/>
          <w:sz w:val="20"/>
          <w:szCs w:val="20"/>
          <w:lang w:val="pt-BR"/>
        </w:rPr>
      </w:pPr>
    </w:p>
    <w:p w14:paraId="4534F63D" w14:textId="77777777" w:rsidR="00A462E4" w:rsidRDefault="00A462E4" w:rsidP="00F02279">
      <w:pPr>
        <w:ind w:firstLine="567"/>
        <w:jc w:val="right"/>
        <w:rPr>
          <w:rFonts w:ascii="GHEA Grapalat" w:hAnsi="GHEA Grapalat" w:cs="Sylfaen"/>
          <w:i/>
          <w:sz w:val="20"/>
          <w:szCs w:val="20"/>
          <w:lang w:val="pt-BR"/>
        </w:rPr>
      </w:pPr>
    </w:p>
    <w:p w14:paraId="31640CFD" w14:textId="77777777" w:rsidR="00A462E4" w:rsidRDefault="00A462E4" w:rsidP="00F02279">
      <w:pPr>
        <w:ind w:firstLine="567"/>
        <w:jc w:val="right"/>
        <w:rPr>
          <w:rFonts w:ascii="GHEA Grapalat" w:hAnsi="GHEA Grapalat" w:cs="Sylfaen"/>
          <w:i/>
          <w:sz w:val="20"/>
          <w:szCs w:val="20"/>
          <w:lang w:val="pt-BR"/>
        </w:rPr>
      </w:pPr>
    </w:p>
    <w:p w14:paraId="1EB671C2" w14:textId="77777777" w:rsidR="00A462E4" w:rsidRDefault="00A462E4" w:rsidP="00F02279">
      <w:pPr>
        <w:ind w:firstLine="567"/>
        <w:jc w:val="right"/>
        <w:rPr>
          <w:rFonts w:ascii="GHEA Grapalat" w:hAnsi="GHEA Grapalat" w:cs="Sylfaen"/>
          <w:i/>
          <w:sz w:val="20"/>
          <w:szCs w:val="20"/>
          <w:lang w:val="pt-BR"/>
        </w:rPr>
      </w:pPr>
    </w:p>
    <w:p w14:paraId="4ED3D7EF" w14:textId="77777777" w:rsidR="00A462E4" w:rsidRDefault="00A462E4" w:rsidP="00F02279">
      <w:pPr>
        <w:ind w:firstLine="567"/>
        <w:jc w:val="right"/>
        <w:rPr>
          <w:rFonts w:ascii="GHEA Grapalat" w:hAnsi="GHEA Grapalat" w:cs="Sylfaen"/>
          <w:i/>
          <w:sz w:val="20"/>
          <w:szCs w:val="20"/>
          <w:lang w:val="pt-BR"/>
        </w:rPr>
      </w:pPr>
    </w:p>
    <w:p w14:paraId="6AE4DC7C" w14:textId="07167F4A" w:rsidR="00A462E4" w:rsidRDefault="00A462E4" w:rsidP="00F02279">
      <w:pPr>
        <w:ind w:firstLine="567"/>
        <w:jc w:val="right"/>
        <w:rPr>
          <w:rFonts w:ascii="GHEA Grapalat" w:hAnsi="GHEA Grapalat" w:cs="Sylfaen"/>
          <w:i/>
          <w:sz w:val="20"/>
          <w:szCs w:val="20"/>
          <w:lang w:val="pt-BR"/>
        </w:rPr>
      </w:pPr>
    </w:p>
    <w:p w14:paraId="051DE33F" w14:textId="66A3A58D" w:rsidR="001405FE" w:rsidRDefault="001405FE" w:rsidP="00F02279">
      <w:pPr>
        <w:ind w:firstLine="567"/>
        <w:jc w:val="right"/>
        <w:rPr>
          <w:rFonts w:ascii="GHEA Grapalat" w:hAnsi="GHEA Grapalat" w:cs="Sylfaen"/>
          <w:i/>
          <w:sz w:val="20"/>
          <w:szCs w:val="20"/>
          <w:lang w:val="pt-BR"/>
        </w:rPr>
      </w:pPr>
    </w:p>
    <w:p w14:paraId="2F12FEDF" w14:textId="06C87307" w:rsidR="001405FE" w:rsidRDefault="001405FE" w:rsidP="00F02279">
      <w:pPr>
        <w:ind w:firstLine="567"/>
        <w:jc w:val="right"/>
        <w:rPr>
          <w:rFonts w:ascii="GHEA Grapalat" w:hAnsi="GHEA Grapalat" w:cs="Sylfaen"/>
          <w:i/>
          <w:sz w:val="20"/>
          <w:szCs w:val="20"/>
          <w:lang w:val="pt-BR"/>
        </w:rPr>
      </w:pPr>
    </w:p>
    <w:p w14:paraId="52F187FE" w14:textId="16FAFACF" w:rsidR="001405FE" w:rsidRDefault="001405FE" w:rsidP="00F02279">
      <w:pPr>
        <w:ind w:firstLine="567"/>
        <w:jc w:val="right"/>
        <w:rPr>
          <w:rFonts w:ascii="GHEA Grapalat" w:hAnsi="GHEA Grapalat" w:cs="Sylfaen"/>
          <w:i/>
          <w:sz w:val="20"/>
          <w:szCs w:val="20"/>
          <w:lang w:val="pt-BR"/>
        </w:rPr>
      </w:pPr>
    </w:p>
    <w:p w14:paraId="3574A161" w14:textId="565FD955" w:rsidR="001405FE" w:rsidRDefault="001405FE" w:rsidP="00F02279">
      <w:pPr>
        <w:ind w:firstLine="567"/>
        <w:jc w:val="right"/>
        <w:rPr>
          <w:rFonts w:ascii="GHEA Grapalat" w:hAnsi="GHEA Grapalat" w:cs="Sylfaen"/>
          <w:i/>
          <w:sz w:val="20"/>
          <w:szCs w:val="20"/>
          <w:lang w:val="pt-BR"/>
        </w:rPr>
      </w:pPr>
    </w:p>
    <w:p w14:paraId="36217C94" w14:textId="77777777" w:rsidR="001405FE" w:rsidRDefault="001405FE" w:rsidP="00F02279">
      <w:pPr>
        <w:ind w:firstLine="567"/>
        <w:jc w:val="right"/>
        <w:rPr>
          <w:rFonts w:ascii="GHEA Grapalat" w:hAnsi="GHEA Grapalat" w:cs="Sylfaen"/>
          <w:i/>
          <w:sz w:val="20"/>
          <w:szCs w:val="20"/>
          <w:lang w:val="pt-BR"/>
        </w:rPr>
      </w:pPr>
    </w:p>
    <w:p w14:paraId="1D252D39" w14:textId="6AAC1C14"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4034DD87"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7236899" w14:textId="34708648" w:rsidR="00C05186" w:rsidRDefault="00C05186" w:rsidP="00F02279">
      <w:pPr>
        <w:jc w:val="right"/>
        <w:rPr>
          <w:rFonts w:ascii="GHEA Grapalat" w:hAnsi="GHEA Grapalat" w:cs="Sylfaen"/>
          <w:i/>
          <w:sz w:val="20"/>
          <w:szCs w:val="20"/>
          <w:lang w:val="pt-BR"/>
        </w:rPr>
      </w:pPr>
    </w:p>
    <w:p w14:paraId="5BDC43AF" w14:textId="2C1D6E03" w:rsidR="00C05186" w:rsidRDefault="00C05186" w:rsidP="00F02279">
      <w:pPr>
        <w:jc w:val="right"/>
        <w:rPr>
          <w:rFonts w:ascii="GHEA Grapalat" w:hAnsi="GHEA Grapalat" w:cs="Sylfaen"/>
          <w:i/>
          <w:sz w:val="20"/>
          <w:szCs w:val="20"/>
          <w:lang w:val="pt-BR"/>
        </w:rPr>
      </w:pPr>
    </w:p>
    <w:p w14:paraId="00122FFA" w14:textId="77777777" w:rsidR="00C05186" w:rsidRPr="00FB1EC7" w:rsidRDefault="00C05186"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397D0E" w14:textId="77777777" w:rsidR="00F02279" w:rsidRPr="00FB1EC7" w:rsidRDefault="00F02279" w:rsidP="00F02279">
      <w:pPr>
        <w:ind w:firstLine="567"/>
        <w:jc w:val="center"/>
        <w:rPr>
          <w:rFonts w:ascii="GHEA Grapalat" w:hAnsi="GHEA Grapalat"/>
          <w:b/>
          <w:sz w:val="20"/>
          <w:szCs w:val="20"/>
          <w:lang w:val="pt-BR"/>
        </w:rPr>
      </w:pPr>
      <w:r w:rsidRPr="00485F2A">
        <w:rPr>
          <w:rFonts w:ascii="GHEA Grapalat" w:hAnsi="GHEA Grapalat"/>
          <w:lang w:val="pt-BR"/>
        </w:rPr>
        <w:t>«</w:t>
      </w:r>
      <w:r w:rsidRPr="00FB1EC7">
        <w:rPr>
          <w:rFonts w:ascii="GHEA Grapalat" w:hAnsi="GHEA Grapalat" w:cs="Sylfaen"/>
          <w:b/>
          <w:sz w:val="18"/>
          <w:szCs w:val="18"/>
          <w:vertAlign w:val="subscript"/>
          <w:lang w:val="pt-BR"/>
        </w:rPr>
        <w:t>ԱՇԽԱՏԱՆՔՆԵՐԻ</w:t>
      </w:r>
      <w:r w:rsidRPr="00FB1EC7">
        <w:rPr>
          <w:rFonts w:ascii="GHEA Grapalat" w:hAnsi="GHEA Grapalat" w:cs="Arial"/>
          <w:b/>
          <w:sz w:val="18"/>
          <w:szCs w:val="18"/>
          <w:vertAlign w:val="subscript"/>
          <w:lang w:val="pt-BR"/>
        </w:rPr>
        <w:t xml:space="preserve"> </w:t>
      </w:r>
      <w:r w:rsidRPr="00FB1EC7">
        <w:rPr>
          <w:rFonts w:ascii="GHEA Grapalat" w:hAnsi="GHEA Grapalat" w:cs="Sylfaen"/>
          <w:b/>
          <w:sz w:val="18"/>
          <w:szCs w:val="18"/>
          <w:vertAlign w:val="subscript"/>
          <w:lang w:val="pt-BR"/>
        </w:rPr>
        <w:t>ԱՆՎԱՆՈՒՄԸ</w:t>
      </w:r>
      <w:r w:rsidRPr="00485F2A">
        <w:rPr>
          <w:rFonts w:ascii="GHEA Grapalat" w:hAnsi="GHEA Grapalat"/>
          <w:lang w:val="pt-BR"/>
        </w:rPr>
        <w:t>»</w:t>
      </w:r>
      <w:r w:rsidRPr="00FB1EC7">
        <w:rPr>
          <w:rFonts w:ascii="GHEA Grapalat" w:hAnsi="GHEA Grapalat" w:cs="Times Armenian"/>
          <w:b/>
          <w:sz w:val="20"/>
          <w:lang w:val="pt-BR"/>
        </w:rPr>
        <w:t xml:space="preserve"> </w:t>
      </w:r>
      <w:r w:rsidRPr="00FB1EC7">
        <w:rPr>
          <w:rFonts w:ascii="GHEA Grapalat" w:hAnsi="GHEA Grapalat" w:cs="Sylfaen"/>
          <w:b/>
          <w:sz w:val="18"/>
          <w:szCs w:val="18"/>
          <w:lang w:val="pt-BR"/>
        </w:rPr>
        <w:t>ԱՇԽԱՏԱՆՔՆԵՐԻ</w:t>
      </w:r>
      <w:r w:rsidRPr="00FB1EC7">
        <w:rPr>
          <w:rFonts w:ascii="GHEA Grapalat" w:hAnsi="GHEA Grapalat" w:cs="Times Armenian"/>
          <w:b/>
          <w:sz w:val="18"/>
          <w:szCs w:val="18"/>
          <w:lang w:val="pt-BR"/>
        </w:rPr>
        <w:t xml:space="preserve"> </w:t>
      </w:r>
      <w:r w:rsidRPr="00FB1EC7">
        <w:rPr>
          <w:rFonts w:ascii="GHEA Grapalat" w:hAnsi="GHEA Grapalat" w:cs="Sylfaen"/>
          <w:b/>
          <w:sz w:val="18"/>
          <w:szCs w:val="18"/>
          <w:lang w:val="pt-BR"/>
        </w:rPr>
        <w:t>ԿԱՏԱՐՄԱՆ</w:t>
      </w: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3780"/>
        <w:gridCol w:w="4590"/>
        <w:gridCol w:w="1979"/>
        <w:gridCol w:w="11"/>
      </w:tblGrid>
      <w:tr w:rsidR="00F02279" w:rsidRPr="00FB1EC7" w14:paraId="2033AF72" w14:textId="77777777" w:rsidTr="002E3016">
        <w:trPr>
          <w:cantSplit/>
          <w:jc w:val="center"/>
        </w:trPr>
        <w:tc>
          <w:tcPr>
            <w:tcW w:w="625" w:type="dxa"/>
            <w:vMerge w:val="restart"/>
            <w:vAlign w:val="center"/>
          </w:tcPr>
          <w:p w14:paraId="6A7F765F" w14:textId="67381EDC" w:rsidR="00F02279" w:rsidRPr="008D2411" w:rsidRDefault="008D2411" w:rsidP="00545BDE">
            <w:pPr>
              <w:jc w:val="center"/>
              <w:rPr>
                <w:rFonts w:ascii="GHEA Grapalat" w:hAnsi="GHEA Grapalat"/>
                <w:sz w:val="20"/>
                <w:szCs w:val="20"/>
                <w:lang w:val="hy-AM"/>
              </w:rPr>
            </w:pPr>
            <w:r>
              <w:rPr>
                <w:rFonts w:ascii="GHEA Grapalat" w:hAnsi="GHEA Grapalat"/>
                <w:sz w:val="20"/>
                <w:szCs w:val="20"/>
                <w:lang w:val="hy-AM"/>
              </w:rPr>
              <w:t>Չ/Հ</w:t>
            </w:r>
          </w:p>
        </w:tc>
        <w:tc>
          <w:tcPr>
            <w:tcW w:w="3780"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580" w:type="dxa"/>
            <w:gridSpan w:val="3"/>
            <w:vAlign w:val="center"/>
          </w:tcPr>
          <w:p w14:paraId="570CC6CE" w14:textId="3793FE64"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2E3016">
        <w:trPr>
          <w:gridAfter w:val="1"/>
          <w:wAfter w:w="11" w:type="dxa"/>
          <w:cantSplit/>
          <w:trHeight w:val="586"/>
          <w:jc w:val="center"/>
        </w:trPr>
        <w:tc>
          <w:tcPr>
            <w:tcW w:w="625"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3780" w:type="dxa"/>
            <w:vMerge/>
          </w:tcPr>
          <w:p w14:paraId="62B188E9" w14:textId="77777777" w:rsidR="00F02279" w:rsidRPr="00FB1EC7" w:rsidRDefault="00F02279" w:rsidP="00545BDE">
            <w:pPr>
              <w:rPr>
                <w:rFonts w:ascii="GHEA Grapalat" w:hAnsi="GHEA Grapalat"/>
                <w:sz w:val="20"/>
                <w:szCs w:val="20"/>
                <w:lang w:val="pt-BR"/>
              </w:rPr>
            </w:pPr>
          </w:p>
        </w:tc>
        <w:tc>
          <w:tcPr>
            <w:tcW w:w="459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79"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685FE6" w:rsidRPr="00F27486" w14:paraId="3ECA5EA8" w14:textId="77777777" w:rsidTr="002E3016">
        <w:trPr>
          <w:gridAfter w:val="1"/>
          <w:wAfter w:w="11" w:type="dxa"/>
          <w:trHeight w:val="586"/>
          <w:jc w:val="center"/>
        </w:trPr>
        <w:tc>
          <w:tcPr>
            <w:tcW w:w="625" w:type="dxa"/>
            <w:vAlign w:val="center"/>
          </w:tcPr>
          <w:p w14:paraId="0340519F" w14:textId="77777777" w:rsidR="00685FE6" w:rsidRPr="00FB1EC7" w:rsidRDefault="00685FE6" w:rsidP="00685FE6">
            <w:pPr>
              <w:jc w:val="center"/>
              <w:rPr>
                <w:rFonts w:ascii="GHEA Grapalat" w:hAnsi="GHEA Grapalat"/>
                <w:sz w:val="20"/>
                <w:szCs w:val="20"/>
                <w:lang w:val="pt-BR"/>
              </w:rPr>
            </w:pPr>
            <w:r w:rsidRPr="00FB1EC7">
              <w:rPr>
                <w:rFonts w:ascii="GHEA Grapalat" w:hAnsi="GHEA Grapalat"/>
                <w:sz w:val="20"/>
                <w:szCs w:val="20"/>
                <w:lang w:val="pt-BR"/>
              </w:rPr>
              <w:t>1</w:t>
            </w:r>
          </w:p>
        </w:tc>
        <w:tc>
          <w:tcPr>
            <w:tcW w:w="3780" w:type="dxa"/>
            <w:vAlign w:val="center"/>
          </w:tcPr>
          <w:p w14:paraId="5587F356" w14:textId="5D1D8D5F" w:rsidR="00685FE6" w:rsidRPr="00685FE6" w:rsidRDefault="005C1E31" w:rsidP="00685FE6">
            <w:pPr>
              <w:rPr>
                <w:rFonts w:ascii="GHEA Grapalat" w:hAnsi="GHEA Grapalat"/>
                <w:sz w:val="20"/>
                <w:szCs w:val="20"/>
                <w:lang w:val="hy-AM"/>
              </w:rPr>
            </w:pPr>
            <w:r>
              <w:rPr>
                <w:rFonts w:ascii="GHEA Grapalat" w:hAnsi="GHEA Grapalat"/>
                <w:sz w:val="20"/>
                <w:szCs w:val="20"/>
                <w:lang w:val="hy-AM"/>
              </w:rPr>
              <w:t>Երևան քաղաքի Ավան վարչական շրջանի փողոցների և միջբակային տարածքների ասֆալտբետոնյա ծածկի վերանորոգման և պահպանման</w:t>
            </w:r>
            <w:r w:rsidR="00A64109">
              <w:rPr>
                <w:rFonts w:ascii="GHEA Grapalat" w:hAnsi="GHEA Grapalat"/>
                <w:sz w:val="20"/>
                <w:szCs w:val="20"/>
                <w:lang w:val="hy-AM"/>
              </w:rPr>
              <w:t xml:space="preserve"> </w:t>
            </w:r>
            <w:r w:rsidR="00685FE6" w:rsidRPr="00685FE6">
              <w:rPr>
                <w:rFonts w:ascii="GHEA Grapalat" w:hAnsi="GHEA Grapalat"/>
                <w:sz w:val="20"/>
                <w:szCs w:val="20"/>
                <w:lang w:val="hy-AM"/>
              </w:rPr>
              <w:t xml:space="preserve"> աշխատանքներ</w:t>
            </w:r>
          </w:p>
        </w:tc>
        <w:tc>
          <w:tcPr>
            <w:tcW w:w="4590" w:type="dxa"/>
            <w:vAlign w:val="center"/>
          </w:tcPr>
          <w:p w14:paraId="5B8F1B63" w14:textId="5BF8AB8B" w:rsidR="00685FE6" w:rsidRPr="00685FE6" w:rsidRDefault="00685FE6" w:rsidP="0086463D">
            <w:pPr>
              <w:ind w:left="-12" w:firstLine="78"/>
              <w:jc w:val="center"/>
              <w:rPr>
                <w:rFonts w:ascii="GHEA Grapalat" w:hAnsi="GHEA Grapalat"/>
                <w:sz w:val="20"/>
                <w:szCs w:val="20"/>
                <w:lang w:val="hy-AM"/>
              </w:rPr>
            </w:pPr>
            <w:r w:rsidRPr="00685FE6">
              <w:rPr>
                <w:rFonts w:ascii="GHEA Grapalat" w:hAnsi="GHEA Grapalat"/>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79" w:type="dxa"/>
            <w:vAlign w:val="center"/>
          </w:tcPr>
          <w:p w14:paraId="1C1A7A16" w14:textId="4FB693D1" w:rsidR="00685FE6" w:rsidRPr="001405FE" w:rsidRDefault="001405FE" w:rsidP="00685FE6">
            <w:pPr>
              <w:jc w:val="center"/>
              <w:rPr>
                <w:rFonts w:ascii="GHEA Grapalat" w:hAnsi="GHEA Grapalat"/>
                <w:sz w:val="20"/>
                <w:szCs w:val="20"/>
                <w:lang w:val="hy-AM"/>
              </w:rPr>
            </w:pPr>
            <w:r w:rsidRPr="001405FE">
              <w:rPr>
                <w:rFonts w:ascii="GHEA Grapalat" w:hAnsi="GHEA Grapalat"/>
                <w:sz w:val="20"/>
                <w:szCs w:val="20"/>
                <w:lang w:val="hy-AM"/>
              </w:rPr>
              <w:t>մինչև 210-րդ օրացուցային օրը ներառյալ</w:t>
            </w:r>
          </w:p>
        </w:tc>
      </w:tr>
    </w:tbl>
    <w:p w14:paraId="176AF0CE" w14:textId="77777777" w:rsidR="003461EE" w:rsidRDefault="003461EE" w:rsidP="003461EE">
      <w:pPr>
        <w:keepNext/>
        <w:jc w:val="both"/>
        <w:outlineLvl w:val="3"/>
        <w:rPr>
          <w:rFonts w:ascii="GHEA Grapalat" w:hAnsi="GHEA Grapalat"/>
          <w:iCs/>
          <w:sz w:val="20"/>
          <w:szCs w:val="16"/>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7A9ED771" w14:textId="77777777" w:rsidR="003F2904" w:rsidRDefault="003F2904" w:rsidP="00F02279">
      <w:pPr>
        <w:ind w:firstLine="567"/>
        <w:jc w:val="right"/>
        <w:rPr>
          <w:rFonts w:ascii="GHEA Grapalat" w:hAnsi="GHEA Grapalat" w:cs="Sylfaen"/>
          <w:i/>
          <w:sz w:val="20"/>
          <w:szCs w:val="20"/>
          <w:lang w:val="pt-BR"/>
        </w:rPr>
      </w:pPr>
    </w:p>
    <w:p w14:paraId="5A86357F" w14:textId="77777777" w:rsidR="003F2904" w:rsidRDefault="003F2904" w:rsidP="00F02279">
      <w:pPr>
        <w:ind w:firstLine="567"/>
        <w:jc w:val="right"/>
        <w:rPr>
          <w:rFonts w:ascii="GHEA Grapalat" w:hAnsi="GHEA Grapalat" w:cs="Sylfaen"/>
          <w:i/>
          <w:sz w:val="20"/>
          <w:szCs w:val="20"/>
          <w:lang w:val="pt-BR"/>
        </w:rPr>
      </w:pPr>
    </w:p>
    <w:p w14:paraId="79902967" w14:textId="77777777" w:rsidR="00C05186" w:rsidRDefault="00C05186" w:rsidP="00F02279">
      <w:pPr>
        <w:ind w:firstLine="567"/>
        <w:jc w:val="right"/>
        <w:rPr>
          <w:rFonts w:ascii="GHEA Grapalat" w:hAnsi="GHEA Grapalat" w:cs="Sylfaen"/>
          <w:i/>
          <w:sz w:val="20"/>
          <w:szCs w:val="20"/>
          <w:lang w:val="pt-BR"/>
        </w:rPr>
      </w:pPr>
    </w:p>
    <w:p w14:paraId="22010530" w14:textId="77777777" w:rsidR="00C05186" w:rsidRDefault="00C05186" w:rsidP="00F02279">
      <w:pPr>
        <w:ind w:firstLine="567"/>
        <w:jc w:val="right"/>
        <w:rPr>
          <w:rFonts w:ascii="GHEA Grapalat" w:hAnsi="GHEA Grapalat" w:cs="Sylfaen"/>
          <w:i/>
          <w:sz w:val="20"/>
          <w:szCs w:val="20"/>
          <w:lang w:val="pt-BR"/>
        </w:rPr>
      </w:pPr>
    </w:p>
    <w:p w14:paraId="14A87935" w14:textId="77777777" w:rsidR="00C05186" w:rsidRDefault="00C05186" w:rsidP="00F02279">
      <w:pPr>
        <w:ind w:firstLine="567"/>
        <w:jc w:val="right"/>
        <w:rPr>
          <w:rFonts w:ascii="GHEA Grapalat" w:hAnsi="GHEA Grapalat" w:cs="Sylfaen"/>
          <w:i/>
          <w:sz w:val="20"/>
          <w:szCs w:val="20"/>
          <w:lang w:val="pt-BR"/>
        </w:rPr>
      </w:pPr>
    </w:p>
    <w:p w14:paraId="6442F998" w14:textId="77777777" w:rsidR="00C05186" w:rsidRDefault="00C05186" w:rsidP="00F02279">
      <w:pPr>
        <w:ind w:firstLine="567"/>
        <w:jc w:val="right"/>
        <w:rPr>
          <w:rFonts w:ascii="GHEA Grapalat" w:hAnsi="GHEA Grapalat" w:cs="Sylfaen"/>
          <w:i/>
          <w:sz w:val="20"/>
          <w:szCs w:val="20"/>
          <w:lang w:val="pt-BR"/>
        </w:rPr>
      </w:pPr>
    </w:p>
    <w:p w14:paraId="3373620F" w14:textId="77777777" w:rsidR="00C05186" w:rsidRDefault="00C05186" w:rsidP="00F02279">
      <w:pPr>
        <w:ind w:firstLine="567"/>
        <w:jc w:val="right"/>
        <w:rPr>
          <w:rFonts w:ascii="GHEA Grapalat" w:hAnsi="GHEA Grapalat" w:cs="Sylfaen"/>
          <w:i/>
          <w:sz w:val="20"/>
          <w:szCs w:val="20"/>
          <w:lang w:val="pt-BR"/>
        </w:rPr>
      </w:pPr>
    </w:p>
    <w:p w14:paraId="610AE63E" w14:textId="77777777" w:rsidR="00C05186" w:rsidRDefault="00C05186" w:rsidP="00F02279">
      <w:pPr>
        <w:ind w:firstLine="567"/>
        <w:jc w:val="right"/>
        <w:rPr>
          <w:rFonts w:ascii="GHEA Grapalat" w:hAnsi="GHEA Grapalat" w:cs="Sylfaen"/>
          <w:i/>
          <w:sz w:val="20"/>
          <w:szCs w:val="20"/>
          <w:lang w:val="pt-BR"/>
        </w:rPr>
      </w:pPr>
    </w:p>
    <w:p w14:paraId="1455DA64" w14:textId="77777777" w:rsidR="00C05186" w:rsidRDefault="00C05186" w:rsidP="00F02279">
      <w:pPr>
        <w:ind w:firstLine="567"/>
        <w:jc w:val="right"/>
        <w:rPr>
          <w:rFonts w:ascii="GHEA Grapalat" w:hAnsi="GHEA Grapalat" w:cs="Sylfaen"/>
          <w:i/>
          <w:sz w:val="20"/>
          <w:szCs w:val="20"/>
          <w:lang w:val="pt-BR"/>
        </w:rPr>
      </w:pPr>
    </w:p>
    <w:p w14:paraId="0E7A79ED" w14:textId="77777777" w:rsidR="00C05186" w:rsidRDefault="00C05186" w:rsidP="00F02279">
      <w:pPr>
        <w:ind w:firstLine="567"/>
        <w:jc w:val="right"/>
        <w:rPr>
          <w:rFonts w:ascii="GHEA Grapalat" w:hAnsi="GHEA Grapalat" w:cs="Sylfaen"/>
          <w:i/>
          <w:sz w:val="20"/>
          <w:szCs w:val="20"/>
          <w:lang w:val="pt-BR"/>
        </w:rPr>
      </w:pPr>
    </w:p>
    <w:p w14:paraId="36098129" w14:textId="77777777" w:rsidR="00C05186" w:rsidRDefault="00C05186" w:rsidP="00F02279">
      <w:pPr>
        <w:ind w:firstLine="567"/>
        <w:jc w:val="right"/>
        <w:rPr>
          <w:rFonts w:ascii="GHEA Grapalat" w:hAnsi="GHEA Grapalat" w:cs="Sylfaen"/>
          <w:i/>
          <w:sz w:val="20"/>
          <w:szCs w:val="20"/>
          <w:lang w:val="pt-BR"/>
        </w:rPr>
      </w:pPr>
    </w:p>
    <w:p w14:paraId="704631B2" w14:textId="77777777" w:rsidR="00C05186" w:rsidRDefault="00C05186" w:rsidP="00F02279">
      <w:pPr>
        <w:ind w:firstLine="567"/>
        <w:jc w:val="right"/>
        <w:rPr>
          <w:rFonts w:ascii="GHEA Grapalat" w:hAnsi="GHEA Grapalat" w:cs="Sylfaen"/>
          <w:i/>
          <w:sz w:val="20"/>
          <w:szCs w:val="20"/>
          <w:lang w:val="pt-BR"/>
        </w:rPr>
      </w:pPr>
    </w:p>
    <w:p w14:paraId="61836CC2" w14:textId="77777777" w:rsidR="00C05186" w:rsidRDefault="00C05186" w:rsidP="00F02279">
      <w:pPr>
        <w:ind w:firstLine="567"/>
        <w:jc w:val="right"/>
        <w:rPr>
          <w:rFonts w:ascii="GHEA Grapalat" w:hAnsi="GHEA Grapalat" w:cs="Sylfaen"/>
          <w:i/>
          <w:sz w:val="20"/>
          <w:szCs w:val="20"/>
          <w:lang w:val="pt-BR"/>
        </w:rPr>
      </w:pPr>
    </w:p>
    <w:p w14:paraId="625DA283" w14:textId="77777777" w:rsidR="00C05186" w:rsidRDefault="00C05186" w:rsidP="00F02279">
      <w:pPr>
        <w:ind w:firstLine="567"/>
        <w:jc w:val="right"/>
        <w:rPr>
          <w:rFonts w:ascii="GHEA Grapalat" w:hAnsi="GHEA Grapalat" w:cs="Sylfaen"/>
          <w:i/>
          <w:sz w:val="20"/>
          <w:szCs w:val="20"/>
          <w:lang w:val="pt-BR"/>
        </w:rPr>
      </w:pPr>
    </w:p>
    <w:p w14:paraId="042A390A" w14:textId="77777777" w:rsidR="00C05186" w:rsidRDefault="00C05186" w:rsidP="00F02279">
      <w:pPr>
        <w:ind w:firstLine="567"/>
        <w:jc w:val="right"/>
        <w:rPr>
          <w:rFonts w:ascii="GHEA Grapalat" w:hAnsi="GHEA Grapalat" w:cs="Sylfaen"/>
          <w:i/>
          <w:sz w:val="20"/>
          <w:szCs w:val="20"/>
          <w:lang w:val="pt-BR"/>
        </w:rPr>
      </w:pPr>
    </w:p>
    <w:p w14:paraId="034F289D" w14:textId="77777777" w:rsidR="00C05186" w:rsidRDefault="00C05186" w:rsidP="00F02279">
      <w:pPr>
        <w:ind w:firstLine="567"/>
        <w:jc w:val="right"/>
        <w:rPr>
          <w:rFonts w:ascii="GHEA Grapalat" w:hAnsi="GHEA Grapalat" w:cs="Sylfaen"/>
          <w:i/>
          <w:sz w:val="20"/>
          <w:szCs w:val="20"/>
          <w:lang w:val="pt-BR"/>
        </w:rPr>
      </w:pPr>
    </w:p>
    <w:p w14:paraId="3B517938" w14:textId="77777777" w:rsidR="00C05186" w:rsidRDefault="00C05186" w:rsidP="00F02279">
      <w:pPr>
        <w:ind w:firstLine="567"/>
        <w:jc w:val="right"/>
        <w:rPr>
          <w:rFonts w:ascii="GHEA Grapalat" w:hAnsi="GHEA Grapalat" w:cs="Sylfaen"/>
          <w:i/>
          <w:sz w:val="20"/>
          <w:szCs w:val="20"/>
          <w:lang w:val="pt-BR"/>
        </w:rPr>
      </w:pPr>
    </w:p>
    <w:p w14:paraId="18F067E3" w14:textId="77777777" w:rsidR="00C05186" w:rsidRDefault="00C05186" w:rsidP="00F02279">
      <w:pPr>
        <w:ind w:firstLine="567"/>
        <w:jc w:val="right"/>
        <w:rPr>
          <w:rFonts w:ascii="GHEA Grapalat" w:hAnsi="GHEA Grapalat" w:cs="Sylfaen"/>
          <w:i/>
          <w:sz w:val="20"/>
          <w:szCs w:val="20"/>
          <w:lang w:val="pt-BR"/>
        </w:rPr>
      </w:pPr>
    </w:p>
    <w:p w14:paraId="5691ED07" w14:textId="77777777" w:rsidR="00C05186" w:rsidRDefault="00C05186" w:rsidP="00F02279">
      <w:pPr>
        <w:ind w:firstLine="567"/>
        <w:jc w:val="right"/>
        <w:rPr>
          <w:rFonts w:ascii="GHEA Grapalat" w:hAnsi="GHEA Grapalat" w:cs="Sylfaen"/>
          <w:i/>
          <w:sz w:val="20"/>
          <w:szCs w:val="20"/>
          <w:lang w:val="pt-BR"/>
        </w:rPr>
      </w:pPr>
    </w:p>
    <w:p w14:paraId="0A1F7E84" w14:textId="77777777" w:rsidR="00C05186" w:rsidRDefault="00C05186" w:rsidP="00F02279">
      <w:pPr>
        <w:ind w:firstLine="567"/>
        <w:jc w:val="right"/>
        <w:rPr>
          <w:rFonts w:ascii="GHEA Grapalat" w:hAnsi="GHEA Grapalat" w:cs="Sylfaen"/>
          <w:i/>
          <w:sz w:val="20"/>
          <w:szCs w:val="20"/>
          <w:lang w:val="pt-BR"/>
        </w:rPr>
      </w:pPr>
    </w:p>
    <w:p w14:paraId="7ABE43B8" w14:textId="77777777" w:rsidR="00C05186" w:rsidRDefault="00C05186" w:rsidP="00F02279">
      <w:pPr>
        <w:ind w:firstLine="567"/>
        <w:jc w:val="right"/>
        <w:rPr>
          <w:rFonts w:ascii="GHEA Grapalat" w:hAnsi="GHEA Grapalat" w:cs="Sylfaen"/>
          <w:i/>
          <w:sz w:val="20"/>
          <w:szCs w:val="20"/>
          <w:lang w:val="pt-BR"/>
        </w:rPr>
      </w:pPr>
    </w:p>
    <w:p w14:paraId="517AAB7C" w14:textId="2532E2D3" w:rsidR="00C05186" w:rsidRDefault="00C05186" w:rsidP="00F02279">
      <w:pPr>
        <w:ind w:firstLine="567"/>
        <w:jc w:val="right"/>
        <w:rPr>
          <w:rFonts w:ascii="GHEA Grapalat" w:hAnsi="GHEA Grapalat" w:cs="Sylfaen"/>
          <w:i/>
          <w:sz w:val="20"/>
          <w:szCs w:val="20"/>
          <w:lang w:val="pt-BR"/>
        </w:rPr>
      </w:pPr>
    </w:p>
    <w:p w14:paraId="2C3490D8" w14:textId="77A5804A" w:rsidR="00C42CB5" w:rsidRDefault="00C42CB5" w:rsidP="00F02279">
      <w:pPr>
        <w:ind w:firstLine="567"/>
        <w:jc w:val="right"/>
        <w:rPr>
          <w:rFonts w:ascii="GHEA Grapalat" w:hAnsi="GHEA Grapalat" w:cs="Sylfaen"/>
          <w:i/>
          <w:sz w:val="20"/>
          <w:szCs w:val="20"/>
          <w:lang w:val="pt-BR"/>
        </w:rPr>
      </w:pPr>
    </w:p>
    <w:p w14:paraId="23377E36" w14:textId="22F1A3AD" w:rsidR="00C42CB5" w:rsidRDefault="00C42CB5" w:rsidP="00F02279">
      <w:pPr>
        <w:ind w:firstLine="567"/>
        <w:jc w:val="right"/>
        <w:rPr>
          <w:rFonts w:ascii="GHEA Grapalat" w:hAnsi="GHEA Grapalat" w:cs="Sylfaen"/>
          <w:i/>
          <w:sz w:val="20"/>
          <w:szCs w:val="20"/>
          <w:lang w:val="pt-BR"/>
        </w:rPr>
      </w:pPr>
    </w:p>
    <w:p w14:paraId="2B20F752" w14:textId="049F63AA" w:rsidR="00C42CB5" w:rsidRDefault="00C42CB5" w:rsidP="00F02279">
      <w:pPr>
        <w:ind w:firstLine="567"/>
        <w:jc w:val="right"/>
        <w:rPr>
          <w:rFonts w:ascii="GHEA Grapalat" w:hAnsi="GHEA Grapalat" w:cs="Sylfaen"/>
          <w:i/>
          <w:sz w:val="20"/>
          <w:szCs w:val="20"/>
          <w:lang w:val="pt-BR"/>
        </w:rPr>
      </w:pPr>
    </w:p>
    <w:p w14:paraId="71BF1313" w14:textId="4A4BA116" w:rsidR="00594620" w:rsidRDefault="00594620" w:rsidP="00F02279">
      <w:pPr>
        <w:ind w:firstLine="567"/>
        <w:jc w:val="right"/>
        <w:rPr>
          <w:rFonts w:ascii="GHEA Grapalat" w:hAnsi="GHEA Grapalat" w:cs="Sylfaen"/>
          <w:i/>
          <w:sz w:val="20"/>
          <w:szCs w:val="20"/>
          <w:lang w:val="pt-BR"/>
        </w:rPr>
      </w:pPr>
    </w:p>
    <w:p w14:paraId="526F9318" w14:textId="1D6AF236" w:rsidR="00594620" w:rsidRDefault="00594620" w:rsidP="00F02279">
      <w:pPr>
        <w:ind w:firstLine="567"/>
        <w:jc w:val="right"/>
        <w:rPr>
          <w:rFonts w:ascii="GHEA Grapalat" w:hAnsi="GHEA Grapalat" w:cs="Sylfaen"/>
          <w:i/>
          <w:sz w:val="20"/>
          <w:szCs w:val="20"/>
          <w:lang w:val="pt-BR"/>
        </w:rPr>
      </w:pPr>
    </w:p>
    <w:p w14:paraId="2ADACA13" w14:textId="2687072E" w:rsidR="00594620" w:rsidRDefault="00594620" w:rsidP="00F02279">
      <w:pPr>
        <w:ind w:firstLine="567"/>
        <w:jc w:val="right"/>
        <w:rPr>
          <w:rFonts w:ascii="GHEA Grapalat" w:hAnsi="GHEA Grapalat" w:cs="Sylfaen"/>
          <w:i/>
          <w:sz w:val="20"/>
          <w:szCs w:val="20"/>
          <w:lang w:val="pt-BR"/>
        </w:rPr>
      </w:pPr>
    </w:p>
    <w:p w14:paraId="252B461B" w14:textId="77777777" w:rsidR="00594620" w:rsidRDefault="00594620" w:rsidP="00F02279">
      <w:pPr>
        <w:ind w:firstLine="567"/>
        <w:jc w:val="right"/>
        <w:rPr>
          <w:rFonts w:ascii="GHEA Grapalat" w:hAnsi="GHEA Grapalat" w:cs="Sylfaen"/>
          <w:i/>
          <w:sz w:val="20"/>
          <w:szCs w:val="20"/>
          <w:lang w:val="pt-BR"/>
        </w:rPr>
      </w:pPr>
    </w:p>
    <w:p w14:paraId="26F5835B" w14:textId="33BD0ECE" w:rsidR="00C42CB5" w:rsidRDefault="00C42CB5" w:rsidP="00F02279">
      <w:pPr>
        <w:ind w:firstLine="567"/>
        <w:jc w:val="right"/>
        <w:rPr>
          <w:rFonts w:ascii="GHEA Grapalat" w:hAnsi="GHEA Grapalat" w:cs="Sylfaen"/>
          <w:i/>
          <w:sz w:val="20"/>
          <w:szCs w:val="20"/>
          <w:lang w:val="pt-BR"/>
        </w:rPr>
      </w:pPr>
    </w:p>
    <w:p w14:paraId="21AF6E6A" w14:textId="2AA40DD1"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09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398"/>
      </w:tblGrid>
      <w:tr w:rsidR="00B02D97" w:rsidRPr="00FA2E9A" w14:paraId="5C6813A0" w14:textId="77777777" w:rsidTr="00B02D97">
        <w:trPr>
          <w:trHeight w:val="548"/>
        </w:trPr>
        <w:tc>
          <w:tcPr>
            <w:tcW w:w="10980" w:type="dxa"/>
            <w:gridSpan w:val="16"/>
            <w:vAlign w:val="center"/>
          </w:tcPr>
          <w:p w14:paraId="64D50D32"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B02D97" w:rsidRPr="00F27486" w14:paraId="0BD9A033" w14:textId="77777777" w:rsidTr="00B02D97">
        <w:trPr>
          <w:trHeight w:val="809"/>
        </w:trPr>
        <w:tc>
          <w:tcPr>
            <w:tcW w:w="720" w:type="dxa"/>
            <w:vMerge w:val="restart"/>
            <w:vAlign w:val="center"/>
          </w:tcPr>
          <w:p w14:paraId="1FC5C083" w14:textId="77777777" w:rsidR="00B02D97" w:rsidRPr="00013015" w:rsidRDefault="00B02D97" w:rsidP="004025C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0771DD6"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4C04FB7" w14:textId="77777777" w:rsidR="00B02D97" w:rsidRPr="00FA2E9A"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088" w:type="dxa"/>
            <w:gridSpan w:val="13"/>
            <w:vAlign w:val="center"/>
          </w:tcPr>
          <w:p w14:paraId="10BF096F" w14:textId="68EEA0D4" w:rsidR="00B02D97" w:rsidRPr="00FA2E9A" w:rsidRDefault="00B02D97" w:rsidP="004025C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w:t>
            </w:r>
            <w:r w:rsidR="005705B1">
              <w:rPr>
                <w:rFonts w:ascii="GHEA Grapalat" w:hAnsi="GHEA Grapalat"/>
                <w:sz w:val="20"/>
                <w:szCs w:val="20"/>
                <w:lang w:val="es-ES"/>
              </w:rPr>
              <w:t>2026</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B02D97" w:rsidRPr="00FA2E9A" w14:paraId="648F27AA" w14:textId="77777777" w:rsidTr="00B02D97">
        <w:trPr>
          <w:cantSplit/>
          <w:trHeight w:val="1205"/>
        </w:trPr>
        <w:tc>
          <w:tcPr>
            <w:tcW w:w="720" w:type="dxa"/>
            <w:vMerge/>
          </w:tcPr>
          <w:p w14:paraId="36E372D5" w14:textId="77777777" w:rsidR="00B02D97" w:rsidRPr="00C51AE9" w:rsidRDefault="00B02D97" w:rsidP="004025C4">
            <w:pPr>
              <w:jc w:val="center"/>
              <w:rPr>
                <w:rFonts w:ascii="GHEA Grapalat" w:hAnsi="GHEA Grapalat"/>
                <w:sz w:val="20"/>
                <w:szCs w:val="20"/>
                <w:lang w:val="es-ES"/>
              </w:rPr>
            </w:pPr>
          </w:p>
        </w:tc>
        <w:tc>
          <w:tcPr>
            <w:tcW w:w="1800" w:type="dxa"/>
            <w:vMerge/>
          </w:tcPr>
          <w:p w14:paraId="4EB938F5" w14:textId="77777777" w:rsidR="00B02D97" w:rsidRPr="00FA2E9A" w:rsidRDefault="00B02D97" w:rsidP="004025C4">
            <w:pPr>
              <w:jc w:val="center"/>
              <w:rPr>
                <w:rFonts w:ascii="GHEA Grapalat" w:hAnsi="GHEA Grapalat"/>
                <w:sz w:val="20"/>
                <w:szCs w:val="20"/>
                <w:lang w:val="es-ES"/>
              </w:rPr>
            </w:pPr>
          </w:p>
        </w:tc>
        <w:tc>
          <w:tcPr>
            <w:tcW w:w="2372" w:type="dxa"/>
            <w:vMerge/>
          </w:tcPr>
          <w:p w14:paraId="32CAF834" w14:textId="77777777" w:rsidR="00B02D97" w:rsidRPr="00FA2E9A" w:rsidRDefault="00B02D97" w:rsidP="004025C4">
            <w:pPr>
              <w:jc w:val="center"/>
              <w:rPr>
                <w:rFonts w:ascii="GHEA Grapalat" w:hAnsi="GHEA Grapalat"/>
                <w:sz w:val="20"/>
                <w:szCs w:val="20"/>
                <w:lang w:val="es-ES"/>
              </w:rPr>
            </w:pPr>
          </w:p>
        </w:tc>
        <w:tc>
          <w:tcPr>
            <w:tcW w:w="464" w:type="dxa"/>
            <w:textDirection w:val="btLr"/>
            <w:vAlign w:val="center"/>
          </w:tcPr>
          <w:p w14:paraId="2FA0BDA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4497A20E"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0830C164"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5177C5AF"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7AE7B8C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6A9250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41FD688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319F389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449D76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5FD8BA18"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680F5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B21A0FF"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398" w:type="dxa"/>
            <w:textDirection w:val="btLr"/>
            <w:vAlign w:val="center"/>
          </w:tcPr>
          <w:p w14:paraId="042A4469" w14:textId="77777777" w:rsidR="00B02D97" w:rsidRPr="00FA2E9A" w:rsidRDefault="00B02D97" w:rsidP="004025C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454D6E" w:rsidRPr="00FA2E9A" w14:paraId="5B59E097" w14:textId="77777777" w:rsidTr="007942DA">
        <w:trPr>
          <w:cantSplit/>
          <w:trHeight w:val="1646"/>
        </w:trPr>
        <w:tc>
          <w:tcPr>
            <w:tcW w:w="720" w:type="dxa"/>
            <w:vAlign w:val="center"/>
          </w:tcPr>
          <w:p w14:paraId="62F19573" w14:textId="77777777" w:rsidR="00454D6E" w:rsidRPr="00D779CC" w:rsidRDefault="00454D6E" w:rsidP="00454D6E">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22F310A8" w14:textId="6E73D835" w:rsidR="00454D6E" w:rsidRPr="0034609D" w:rsidRDefault="00454D6E" w:rsidP="00454D6E">
            <w:pPr>
              <w:jc w:val="center"/>
              <w:rPr>
                <w:rFonts w:ascii="GHEA Grapalat" w:hAnsi="GHEA Grapalat" w:cs="Calibri"/>
                <w:color w:val="000000"/>
                <w:sz w:val="20"/>
                <w:szCs w:val="20"/>
              </w:rPr>
            </w:pPr>
            <w:r>
              <w:rPr>
                <w:rFonts w:ascii="GHEA Grapalat" w:hAnsi="GHEA Grapalat" w:cs="Calibri"/>
                <w:sz w:val="20"/>
                <w:szCs w:val="20"/>
              </w:rPr>
              <w:t>45231187/13</w:t>
            </w:r>
          </w:p>
        </w:tc>
        <w:tc>
          <w:tcPr>
            <w:tcW w:w="2372" w:type="dxa"/>
            <w:vAlign w:val="center"/>
          </w:tcPr>
          <w:p w14:paraId="61D2CA6E" w14:textId="74E6BF82" w:rsidR="00454D6E" w:rsidRPr="00B02D97" w:rsidRDefault="00454D6E" w:rsidP="00454D6E">
            <w:pPr>
              <w:rPr>
                <w:rFonts w:ascii="GHEA Grapalat" w:hAnsi="GHEA Grapalat" w:cs="Sylfaen"/>
                <w:color w:val="FF0000"/>
                <w:sz w:val="20"/>
                <w:szCs w:val="20"/>
              </w:rPr>
            </w:pPr>
            <w:proofErr w:type="spellStart"/>
            <w:r>
              <w:rPr>
                <w:rFonts w:ascii="GHEA Grapalat" w:hAnsi="GHEA Grapalat" w:cs="Calibri"/>
                <w:sz w:val="20"/>
                <w:szCs w:val="20"/>
              </w:rPr>
              <w:t>Երևան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քաղաքի</w:t>
            </w:r>
            <w:proofErr w:type="spellEnd"/>
            <w:r>
              <w:rPr>
                <w:rFonts w:ascii="GHEA Grapalat" w:hAnsi="GHEA Grapalat" w:cs="Calibri"/>
                <w:sz w:val="20"/>
                <w:szCs w:val="20"/>
              </w:rPr>
              <w:t xml:space="preserve"> </w:t>
            </w:r>
            <w:proofErr w:type="spellStart"/>
            <w:r>
              <w:rPr>
                <w:rFonts w:ascii="GHEA Grapalat" w:hAnsi="GHEA Grapalat" w:cs="Calibri"/>
                <w:sz w:val="20"/>
                <w:szCs w:val="20"/>
              </w:rPr>
              <w:t>Ավան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վարչական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շրջանի</w:t>
            </w:r>
            <w:proofErr w:type="spellEnd"/>
            <w:r>
              <w:rPr>
                <w:rFonts w:ascii="GHEA Grapalat" w:hAnsi="GHEA Grapalat" w:cs="Calibri"/>
                <w:sz w:val="20"/>
                <w:szCs w:val="20"/>
              </w:rPr>
              <w:t xml:space="preserve"> </w:t>
            </w:r>
            <w:proofErr w:type="spellStart"/>
            <w:r>
              <w:rPr>
                <w:rFonts w:ascii="GHEA Grapalat" w:hAnsi="GHEA Grapalat" w:cs="Calibri"/>
                <w:sz w:val="20"/>
                <w:szCs w:val="20"/>
              </w:rPr>
              <w:t>փողոցների</w:t>
            </w:r>
            <w:proofErr w:type="spellEnd"/>
            <w:r>
              <w:rPr>
                <w:rFonts w:ascii="GHEA Grapalat" w:hAnsi="GHEA Grapalat" w:cs="Calibri"/>
                <w:sz w:val="20"/>
                <w:szCs w:val="20"/>
              </w:rPr>
              <w:t xml:space="preserve"> և </w:t>
            </w:r>
            <w:proofErr w:type="spellStart"/>
            <w:r>
              <w:rPr>
                <w:rFonts w:ascii="GHEA Grapalat" w:hAnsi="GHEA Grapalat" w:cs="Calibri"/>
                <w:sz w:val="20"/>
                <w:szCs w:val="20"/>
              </w:rPr>
              <w:t>միջբակային</w:t>
            </w:r>
            <w:proofErr w:type="spellEnd"/>
            <w:r>
              <w:rPr>
                <w:rFonts w:ascii="GHEA Grapalat" w:hAnsi="GHEA Grapalat" w:cs="Calibri"/>
                <w:sz w:val="20"/>
                <w:szCs w:val="20"/>
              </w:rPr>
              <w:t xml:space="preserve"> </w:t>
            </w:r>
            <w:proofErr w:type="spellStart"/>
            <w:r>
              <w:rPr>
                <w:rFonts w:ascii="GHEA Grapalat" w:hAnsi="GHEA Grapalat" w:cs="Calibri"/>
                <w:sz w:val="20"/>
                <w:szCs w:val="20"/>
              </w:rPr>
              <w:t>տարածքների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ասֆալտբետոնյա</w:t>
            </w:r>
            <w:proofErr w:type="spellEnd"/>
            <w:r>
              <w:rPr>
                <w:rFonts w:ascii="GHEA Grapalat" w:hAnsi="GHEA Grapalat" w:cs="Calibri"/>
                <w:sz w:val="20"/>
                <w:szCs w:val="20"/>
              </w:rPr>
              <w:t xml:space="preserve"> </w:t>
            </w:r>
            <w:proofErr w:type="spellStart"/>
            <w:r>
              <w:rPr>
                <w:rFonts w:ascii="GHEA Grapalat" w:hAnsi="GHEA Grapalat" w:cs="Calibri"/>
                <w:sz w:val="20"/>
                <w:szCs w:val="20"/>
              </w:rPr>
              <w:t>ծածկի</w:t>
            </w:r>
            <w:proofErr w:type="spellEnd"/>
            <w:r>
              <w:rPr>
                <w:rFonts w:ascii="GHEA Grapalat" w:hAnsi="GHEA Grapalat" w:cs="Calibri"/>
                <w:sz w:val="20"/>
                <w:szCs w:val="20"/>
              </w:rPr>
              <w:t xml:space="preserve"> </w:t>
            </w:r>
            <w:proofErr w:type="spellStart"/>
            <w:r>
              <w:rPr>
                <w:rFonts w:ascii="GHEA Grapalat" w:hAnsi="GHEA Grapalat" w:cs="Calibri"/>
                <w:sz w:val="20"/>
                <w:szCs w:val="20"/>
              </w:rPr>
              <w:t>վերանորոգման</w:t>
            </w:r>
            <w:proofErr w:type="spellEnd"/>
            <w:r>
              <w:rPr>
                <w:rFonts w:ascii="GHEA Grapalat" w:hAnsi="GHEA Grapalat" w:cs="Calibri"/>
                <w:sz w:val="20"/>
                <w:szCs w:val="20"/>
              </w:rPr>
              <w:t xml:space="preserve"> և </w:t>
            </w:r>
            <w:proofErr w:type="spellStart"/>
            <w:r>
              <w:rPr>
                <w:rFonts w:ascii="GHEA Grapalat" w:hAnsi="GHEA Grapalat" w:cs="Calibri"/>
                <w:sz w:val="20"/>
                <w:szCs w:val="20"/>
              </w:rPr>
              <w:t>պահպանման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աշխատանքներ</w:t>
            </w:r>
            <w:proofErr w:type="spellEnd"/>
          </w:p>
        </w:tc>
        <w:tc>
          <w:tcPr>
            <w:tcW w:w="464" w:type="dxa"/>
            <w:textDirection w:val="btLr"/>
            <w:vAlign w:val="center"/>
          </w:tcPr>
          <w:p w14:paraId="6EACD026" w14:textId="7018ADAD" w:rsidR="00454D6E" w:rsidRPr="0034609D" w:rsidRDefault="00454D6E" w:rsidP="00454D6E">
            <w:pPr>
              <w:ind w:left="113" w:right="113"/>
              <w:jc w:val="center"/>
              <w:rPr>
                <w:rFonts w:ascii="GHEA Grapalat" w:hAnsi="GHEA Grapalat" w:cs="Calibri"/>
                <w:color w:val="000000"/>
                <w:sz w:val="20"/>
                <w:szCs w:val="20"/>
              </w:rPr>
            </w:pPr>
            <w:r w:rsidRPr="0034609D">
              <w:rPr>
                <w:rFonts w:ascii="GHEA Grapalat" w:hAnsi="GHEA Grapalat" w:cs="Calibri"/>
                <w:color w:val="000000"/>
                <w:sz w:val="20"/>
                <w:szCs w:val="20"/>
              </w:rPr>
              <w:t>....</w:t>
            </w:r>
          </w:p>
        </w:tc>
        <w:tc>
          <w:tcPr>
            <w:tcW w:w="464" w:type="dxa"/>
            <w:textDirection w:val="btLr"/>
          </w:tcPr>
          <w:p w14:paraId="76BA3B1C" w14:textId="2555CD6C" w:rsidR="00454D6E" w:rsidRPr="0034609D" w:rsidRDefault="00454D6E" w:rsidP="00454D6E">
            <w:pPr>
              <w:ind w:left="113" w:right="113"/>
              <w:jc w:val="center"/>
              <w:rPr>
                <w:rFonts w:ascii="GHEA Grapalat" w:hAnsi="GHEA Grapalat" w:cs="Calibri"/>
                <w:color w:val="000000"/>
                <w:sz w:val="20"/>
                <w:szCs w:val="20"/>
              </w:rPr>
            </w:pPr>
            <w:r w:rsidRPr="0034609D">
              <w:rPr>
                <w:rFonts w:ascii="GHEA Grapalat" w:hAnsi="GHEA Grapalat" w:cs="Calibri"/>
                <w:color w:val="000000"/>
                <w:sz w:val="20"/>
                <w:szCs w:val="20"/>
              </w:rPr>
              <w:t>....</w:t>
            </w:r>
          </w:p>
        </w:tc>
        <w:tc>
          <w:tcPr>
            <w:tcW w:w="390" w:type="dxa"/>
            <w:textDirection w:val="btLr"/>
          </w:tcPr>
          <w:p w14:paraId="617AA45F" w14:textId="5BF16F61" w:rsidR="00454D6E" w:rsidRPr="0034609D" w:rsidRDefault="00454D6E" w:rsidP="00454D6E">
            <w:pPr>
              <w:ind w:left="113" w:right="113"/>
              <w:jc w:val="center"/>
              <w:rPr>
                <w:rFonts w:ascii="GHEA Grapalat" w:hAnsi="GHEA Grapalat" w:cs="Calibri"/>
                <w:color w:val="000000"/>
                <w:sz w:val="20"/>
                <w:szCs w:val="20"/>
              </w:rPr>
            </w:pPr>
            <w:r w:rsidRPr="0034609D">
              <w:rPr>
                <w:rFonts w:ascii="GHEA Grapalat" w:hAnsi="GHEA Grapalat" w:cs="Calibri"/>
                <w:color w:val="000000"/>
                <w:sz w:val="20"/>
                <w:szCs w:val="20"/>
              </w:rPr>
              <w:t>....</w:t>
            </w:r>
          </w:p>
        </w:tc>
        <w:tc>
          <w:tcPr>
            <w:tcW w:w="540" w:type="dxa"/>
            <w:textDirection w:val="btLr"/>
            <w:vAlign w:val="center"/>
          </w:tcPr>
          <w:p w14:paraId="3900AC73" w14:textId="4E0398F2"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44 %</w:t>
            </w:r>
          </w:p>
        </w:tc>
        <w:tc>
          <w:tcPr>
            <w:tcW w:w="450" w:type="dxa"/>
            <w:textDirection w:val="btLr"/>
            <w:vAlign w:val="center"/>
          </w:tcPr>
          <w:p w14:paraId="69E48CBE" w14:textId="17C98E3C"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44 %</w:t>
            </w:r>
          </w:p>
        </w:tc>
        <w:tc>
          <w:tcPr>
            <w:tcW w:w="450" w:type="dxa"/>
            <w:textDirection w:val="btLr"/>
            <w:vAlign w:val="center"/>
          </w:tcPr>
          <w:p w14:paraId="7FF85479" w14:textId="18B98A11"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44 %</w:t>
            </w:r>
          </w:p>
        </w:tc>
        <w:tc>
          <w:tcPr>
            <w:tcW w:w="540" w:type="dxa"/>
            <w:textDirection w:val="btLr"/>
            <w:vAlign w:val="center"/>
          </w:tcPr>
          <w:p w14:paraId="74CDA508" w14:textId="1170291D"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90 %</w:t>
            </w:r>
          </w:p>
        </w:tc>
        <w:tc>
          <w:tcPr>
            <w:tcW w:w="536" w:type="dxa"/>
            <w:textDirection w:val="btLr"/>
            <w:vAlign w:val="center"/>
          </w:tcPr>
          <w:p w14:paraId="10412682" w14:textId="0FCBC136"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90 %</w:t>
            </w:r>
          </w:p>
        </w:tc>
        <w:tc>
          <w:tcPr>
            <w:tcW w:w="464" w:type="dxa"/>
            <w:textDirection w:val="btLr"/>
            <w:vAlign w:val="center"/>
          </w:tcPr>
          <w:p w14:paraId="2E6F13C8" w14:textId="5C96629D"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90 %</w:t>
            </w:r>
          </w:p>
        </w:tc>
        <w:tc>
          <w:tcPr>
            <w:tcW w:w="464" w:type="dxa"/>
            <w:textDirection w:val="btLr"/>
            <w:vAlign w:val="center"/>
          </w:tcPr>
          <w:p w14:paraId="7656AF3A" w14:textId="3365BCCF"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100 %</w:t>
            </w:r>
          </w:p>
        </w:tc>
        <w:tc>
          <w:tcPr>
            <w:tcW w:w="464" w:type="dxa"/>
            <w:textDirection w:val="btLr"/>
            <w:vAlign w:val="center"/>
          </w:tcPr>
          <w:p w14:paraId="768D4086" w14:textId="348355CF"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100 %</w:t>
            </w:r>
          </w:p>
        </w:tc>
        <w:tc>
          <w:tcPr>
            <w:tcW w:w="464" w:type="dxa"/>
            <w:textDirection w:val="btLr"/>
            <w:vAlign w:val="center"/>
          </w:tcPr>
          <w:p w14:paraId="23F149A5" w14:textId="19C607FF"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100 %</w:t>
            </w:r>
          </w:p>
        </w:tc>
        <w:tc>
          <w:tcPr>
            <w:tcW w:w="398" w:type="dxa"/>
            <w:textDirection w:val="btLr"/>
            <w:vAlign w:val="center"/>
          </w:tcPr>
          <w:p w14:paraId="7AA3073E" w14:textId="35685A65" w:rsidR="00454D6E" w:rsidRPr="0034609D" w:rsidRDefault="00454D6E" w:rsidP="00454D6E">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100 %</w:t>
            </w:r>
          </w:p>
        </w:tc>
      </w:tr>
    </w:tbl>
    <w:p w14:paraId="290E1009" w14:textId="77777777" w:rsidR="002671C8" w:rsidRDefault="002671C8" w:rsidP="00F02279">
      <w:pPr>
        <w:jc w:val="both"/>
        <w:rPr>
          <w:rFonts w:ascii="GHEA Grapalat" w:hAnsi="GHEA Grapalat"/>
          <w:i/>
          <w:sz w:val="18"/>
          <w:szCs w:val="18"/>
          <w:lang w:val="es-ES"/>
        </w:rPr>
      </w:pPr>
    </w:p>
    <w:p w14:paraId="34D11CC2" w14:textId="68147925" w:rsidR="00F02279" w:rsidRPr="00FB1EC7" w:rsidRDefault="00F02279" w:rsidP="00F02279">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27486"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proofErr w:type="gram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proofErr w:type="gram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proofErr w:type="gram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proofErr w:type="gram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5477CFEF" w:rsidR="00F02279" w:rsidRDefault="00F02279" w:rsidP="00785E88">
      <w:pPr>
        <w:tabs>
          <w:tab w:val="left" w:pos="360"/>
          <w:tab w:val="left" w:pos="540"/>
        </w:tabs>
        <w:jc w:val="center"/>
        <w:rPr>
          <w:rFonts w:ascii="Sylfaen" w:hAnsi="Sylfaen" w:cs="Sylfaen"/>
          <w:b/>
          <w:bCs/>
        </w:rPr>
      </w:pPr>
    </w:p>
    <w:p w14:paraId="1370DE44" w14:textId="6C0B9365" w:rsidR="00E46F12" w:rsidRDefault="00E46F12" w:rsidP="00785E88">
      <w:pPr>
        <w:tabs>
          <w:tab w:val="left" w:pos="360"/>
          <w:tab w:val="left" w:pos="540"/>
        </w:tabs>
        <w:jc w:val="center"/>
        <w:rPr>
          <w:rFonts w:ascii="Sylfaen" w:hAnsi="Sylfaen" w:cs="Sylfaen"/>
          <w:b/>
          <w:bCs/>
        </w:rPr>
      </w:pPr>
    </w:p>
    <w:p w14:paraId="1322687B" w14:textId="2A0EE19F" w:rsidR="00E46F12" w:rsidRDefault="00E46F12" w:rsidP="00785E88">
      <w:pPr>
        <w:tabs>
          <w:tab w:val="left" w:pos="360"/>
          <w:tab w:val="left" w:pos="540"/>
        </w:tabs>
        <w:jc w:val="center"/>
        <w:rPr>
          <w:rFonts w:ascii="Sylfaen" w:hAnsi="Sylfaen" w:cs="Sylfaen"/>
          <w:b/>
          <w:bCs/>
        </w:rPr>
      </w:pPr>
    </w:p>
    <w:p w14:paraId="17F24750" w14:textId="44A68488" w:rsidR="00E46F12" w:rsidRDefault="00E46F12" w:rsidP="00785E88">
      <w:pPr>
        <w:tabs>
          <w:tab w:val="left" w:pos="360"/>
          <w:tab w:val="left" w:pos="540"/>
        </w:tabs>
        <w:jc w:val="center"/>
        <w:rPr>
          <w:rFonts w:ascii="Sylfaen" w:hAnsi="Sylfaen" w:cs="Sylfaen"/>
          <w:b/>
          <w:bCs/>
        </w:rPr>
      </w:pPr>
    </w:p>
    <w:p w14:paraId="43371F49" w14:textId="34B8111B" w:rsidR="00E46F12" w:rsidRDefault="00E46F12" w:rsidP="00785E88">
      <w:pPr>
        <w:tabs>
          <w:tab w:val="left" w:pos="360"/>
          <w:tab w:val="left" w:pos="540"/>
        </w:tabs>
        <w:jc w:val="center"/>
        <w:rPr>
          <w:rFonts w:ascii="Sylfaen" w:hAnsi="Sylfaen" w:cs="Sylfaen"/>
          <w:b/>
          <w:bCs/>
        </w:rPr>
      </w:pPr>
    </w:p>
    <w:p w14:paraId="14750DA1" w14:textId="6998A4A4" w:rsidR="00E46F12" w:rsidRDefault="00E46F12" w:rsidP="00785E88">
      <w:pPr>
        <w:tabs>
          <w:tab w:val="left" w:pos="360"/>
          <w:tab w:val="left" w:pos="540"/>
        </w:tabs>
        <w:jc w:val="center"/>
        <w:rPr>
          <w:rFonts w:ascii="Sylfaen" w:hAnsi="Sylfaen" w:cs="Sylfaen"/>
          <w:b/>
          <w:bCs/>
        </w:rPr>
      </w:pPr>
    </w:p>
    <w:p w14:paraId="1FF1088A" w14:textId="7CE14B41" w:rsidR="00E46F12" w:rsidRDefault="00E46F12" w:rsidP="00785E88">
      <w:pPr>
        <w:tabs>
          <w:tab w:val="left" w:pos="360"/>
          <w:tab w:val="left" w:pos="540"/>
        </w:tabs>
        <w:jc w:val="center"/>
        <w:rPr>
          <w:rFonts w:ascii="Sylfaen" w:hAnsi="Sylfaen" w:cs="Sylfaen"/>
          <w:b/>
          <w:bCs/>
        </w:rPr>
      </w:pPr>
    </w:p>
    <w:p w14:paraId="6A10F47F" w14:textId="27809DF4" w:rsidR="00E46F12" w:rsidRDefault="00E46F12" w:rsidP="00785E88">
      <w:pPr>
        <w:tabs>
          <w:tab w:val="left" w:pos="360"/>
          <w:tab w:val="left" w:pos="540"/>
        </w:tabs>
        <w:jc w:val="center"/>
        <w:rPr>
          <w:rFonts w:ascii="Sylfaen" w:hAnsi="Sylfaen" w:cs="Sylfaen"/>
          <w:b/>
          <w:bCs/>
        </w:rPr>
      </w:pPr>
    </w:p>
    <w:p w14:paraId="0C38701D" w14:textId="6C31AD2C" w:rsidR="00E46F12" w:rsidRDefault="00E46F12" w:rsidP="00785E88">
      <w:pPr>
        <w:tabs>
          <w:tab w:val="left" w:pos="360"/>
          <w:tab w:val="left" w:pos="540"/>
        </w:tabs>
        <w:jc w:val="center"/>
        <w:rPr>
          <w:rFonts w:ascii="Sylfaen" w:hAnsi="Sylfaen" w:cs="Sylfaen"/>
          <w:b/>
          <w:bCs/>
        </w:rPr>
      </w:pPr>
    </w:p>
    <w:p w14:paraId="48CD6A5E" w14:textId="0B767BE2" w:rsidR="00E46F12" w:rsidRDefault="00E46F12" w:rsidP="00785E88">
      <w:pPr>
        <w:tabs>
          <w:tab w:val="left" w:pos="360"/>
          <w:tab w:val="left" w:pos="540"/>
        </w:tabs>
        <w:jc w:val="center"/>
        <w:rPr>
          <w:rFonts w:ascii="Sylfaen" w:hAnsi="Sylfaen" w:cs="Sylfaen"/>
          <w:b/>
          <w:bCs/>
        </w:rPr>
      </w:pPr>
    </w:p>
    <w:p w14:paraId="5B7B3782" w14:textId="210D6F17" w:rsidR="00E46F12" w:rsidRDefault="00E46F12" w:rsidP="00785E88">
      <w:pPr>
        <w:tabs>
          <w:tab w:val="left" w:pos="360"/>
          <w:tab w:val="left" w:pos="540"/>
        </w:tabs>
        <w:jc w:val="center"/>
        <w:rPr>
          <w:rFonts w:ascii="Sylfaen" w:hAnsi="Sylfaen" w:cs="Sylfaen"/>
          <w:b/>
          <w:bCs/>
        </w:rPr>
      </w:pPr>
    </w:p>
    <w:p w14:paraId="1B6B784F" w14:textId="04F335F6" w:rsidR="00E46F12" w:rsidRDefault="00E46F12" w:rsidP="00785E88">
      <w:pPr>
        <w:tabs>
          <w:tab w:val="left" w:pos="360"/>
          <w:tab w:val="left" w:pos="540"/>
        </w:tabs>
        <w:jc w:val="center"/>
        <w:rPr>
          <w:rFonts w:ascii="Sylfaen" w:hAnsi="Sylfaen" w:cs="Sylfaen"/>
          <w:b/>
          <w:bCs/>
        </w:rPr>
      </w:pPr>
    </w:p>
    <w:p w14:paraId="4F3AB30D" w14:textId="77777777" w:rsidR="00E46F12" w:rsidRDefault="00E46F12" w:rsidP="00E46F12">
      <w:pPr>
        <w:jc w:val="right"/>
        <w:rPr>
          <w:rFonts w:ascii="GHEA Grapalat" w:hAnsi="GHEA Grapalat"/>
          <w:i/>
          <w:sz w:val="18"/>
          <w:lang w:val="hy-AM"/>
        </w:rPr>
      </w:pPr>
    </w:p>
    <w:p w14:paraId="3C2A3FE1" w14:textId="77777777" w:rsidR="00E46F12" w:rsidRDefault="00E46F12" w:rsidP="00E46F12">
      <w:pPr>
        <w:jc w:val="right"/>
        <w:rPr>
          <w:rFonts w:ascii="GHEA Grapalat" w:hAnsi="GHEA Grapalat"/>
          <w:i/>
          <w:sz w:val="18"/>
          <w:lang w:val="hy-AM"/>
        </w:rPr>
      </w:pPr>
    </w:p>
    <w:p w14:paraId="00153225" w14:textId="19F3E1CD" w:rsidR="00E46F12" w:rsidRPr="00013E7E" w:rsidRDefault="00E46F12" w:rsidP="00E46F12">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48315B6E"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88D6853"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3E805B4" w14:textId="77777777" w:rsidR="00E46F12" w:rsidRPr="00F32F71" w:rsidRDefault="00E46F12" w:rsidP="00E46F12">
      <w:pPr>
        <w:tabs>
          <w:tab w:val="left" w:pos="360"/>
          <w:tab w:val="left" w:pos="540"/>
        </w:tabs>
        <w:jc w:val="center"/>
        <w:rPr>
          <w:rFonts w:ascii="Sylfaen" w:hAnsi="Sylfaen" w:cs="Sylfaen"/>
          <w:b/>
          <w:bCs/>
          <w:lang w:val="pt-BR"/>
        </w:rPr>
      </w:pPr>
    </w:p>
    <w:p w14:paraId="072FA429" w14:textId="77777777" w:rsidR="00E46F12" w:rsidRPr="00013E7E" w:rsidRDefault="00E46F12" w:rsidP="00E46F12">
      <w:pPr>
        <w:jc w:val="right"/>
        <w:rPr>
          <w:rFonts w:ascii="GHEA Grapalat" w:hAnsi="GHEA Grapalat"/>
          <w:i/>
          <w:sz w:val="18"/>
          <w:lang w:val="hy-AM"/>
        </w:rPr>
      </w:pPr>
    </w:p>
    <w:p w14:paraId="49B95D3C" w14:textId="77777777" w:rsidR="00E46F12" w:rsidRDefault="00E46F12" w:rsidP="00E46F12">
      <w:pPr>
        <w:rPr>
          <w:rFonts w:ascii="GHEA Grapalat" w:hAnsi="GHEA Grapalat" w:cs="GHEA Grapalat"/>
          <w:sz w:val="22"/>
          <w:szCs w:val="22"/>
          <w:lang w:val="hy-AM"/>
        </w:rPr>
      </w:pPr>
    </w:p>
    <w:p w14:paraId="673AA44E" w14:textId="77777777" w:rsidR="00E46F12" w:rsidRDefault="00E46F12" w:rsidP="00E46F12">
      <w:pPr>
        <w:rPr>
          <w:rFonts w:ascii="GHEA Grapalat" w:hAnsi="GHEA Grapalat" w:cs="GHEA Grapalat"/>
          <w:sz w:val="22"/>
          <w:szCs w:val="22"/>
          <w:lang w:val="hy-AM"/>
        </w:rPr>
      </w:pPr>
    </w:p>
    <w:p w14:paraId="4FBE388D" w14:textId="77777777" w:rsidR="00E46F12" w:rsidRDefault="00E46F12" w:rsidP="00E46F12">
      <w:pPr>
        <w:rPr>
          <w:rFonts w:ascii="GHEA Grapalat" w:hAnsi="GHEA Grapalat" w:cs="GHEA Grapalat"/>
          <w:sz w:val="22"/>
          <w:szCs w:val="22"/>
          <w:lang w:val="hy-AM"/>
        </w:rPr>
      </w:pPr>
    </w:p>
    <w:p w14:paraId="4F8C487F" w14:textId="77777777" w:rsidR="00E46F12" w:rsidRDefault="00E46F12" w:rsidP="00E46F12">
      <w:pPr>
        <w:rPr>
          <w:rFonts w:ascii="GHEA Grapalat" w:hAnsi="GHEA Grapalat" w:cs="GHEA Grapalat"/>
          <w:sz w:val="22"/>
          <w:szCs w:val="22"/>
          <w:lang w:val="hy-AM"/>
        </w:rPr>
      </w:pPr>
    </w:p>
    <w:p w14:paraId="53C610B8" w14:textId="77777777" w:rsidR="00E46F12" w:rsidRPr="00635053" w:rsidRDefault="00E46F12" w:rsidP="00E46F1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C41DA" w14:textId="77777777" w:rsidR="00E46F12" w:rsidRPr="00635053" w:rsidRDefault="00E46F12" w:rsidP="00E46F12">
      <w:pPr>
        <w:jc w:val="center"/>
        <w:rPr>
          <w:rFonts w:ascii="GHEA Grapalat" w:hAnsi="GHEA Grapalat" w:cs="GHEA Grapalat"/>
          <w:sz w:val="22"/>
          <w:szCs w:val="22"/>
          <w:lang w:val="hy-AM"/>
        </w:rPr>
      </w:pPr>
    </w:p>
    <w:p w14:paraId="69F72E52" w14:textId="77777777" w:rsidR="00E46F12" w:rsidRPr="005E1F72" w:rsidRDefault="00E46F12" w:rsidP="00E46F1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4AB8EFCE" w14:textId="77777777" w:rsidR="00E46F12" w:rsidRDefault="00E46F12" w:rsidP="00E46F1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3D4A0E1" w14:textId="77777777" w:rsidR="00E46F12" w:rsidRPr="005E1F72" w:rsidRDefault="00E46F12" w:rsidP="00E46F12">
      <w:pPr>
        <w:jc w:val="both"/>
        <w:rPr>
          <w:rFonts w:ascii="GHEA Grapalat" w:hAnsi="GHEA Grapalat"/>
          <w:sz w:val="22"/>
          <w:szCs w:val="22"/>
          <w:vertAlign w:val="superscript"/>
          <w:lang w:val="es-ES"/>
        </w:rPr>
      </w:pPr>
    </w:p>
    <w:p w14:paraId="7F2CB8EB" w14:textId="77777777" w:rsidR="00E46F12" w:rsidRPr="00E5270C" w:rsidRDefault="00E46F12" w:rsidP="00E46F12">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1BEFFC3" w14:textId="77777777" w:rsidR="00E46F12" w:rsidRPr="005E1F72" w:rsidRDefault="00E46F12" w:rsidP="00E46F1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66C75D" w14:textId="77777777" w:rsidR="00E46F12" w:rsidRPr="005E1F72" w:rsidRDefault="00E46F12" w:rsidP="00E46F12">
      <w:pPr>
        <w:jc w:val="both"/>
        <w:rPr>
          <w:rFonts w:ascii="GHEA Grapalat" w:hAnsi="GHEA Grapalat" w:cs="Sylfaen"/>
          <w:vertAlign w:val="superscript"/>
          <w:lang w:val="es-ES"/>
        </w:rPr>
      </w:pPr>
    </w:p>
    <w:p w14:paraId="4CFB0770" w14:textId="77777777" w:rsidR="00E46F12" w:rsidRPr="005E1F72" w:rsidRDefault="00E46F12" w:rsidP="00E46F12">
      <w:pPr>
        <w:jc w:val="both"/>
        <w:rPr>
          <w:rFonts w:ascii="GHEA Grapalat" w:hAnsi="GHEA Grapalat"/>
          <w:sz w:val="22"/>
          <w:szCs w:val="22"/>
          <w:u w:val="single"/>
          <w:lang w:val="es-ES"/>
        </w:rPr>
      </w:pPr>
    </w:p>
    <w:p w14:paraId="5559268F"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582911BE"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9A7F0A" w14:textId="77777777" w:rsidR="00E46F12" w:rsidRDefault="00E46F12" w:rsidP="00E46F1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4087461" w14:textId="77777777" w:rsidR="00E46F12" w:rsidRDefault="00E46F12" w:rsidP="00E46F12">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3658D98" w14:textId="77777777" w:rsidR="00E46F12" w:rsidRDefault="00E46F12" w:rsidP="00E46F12">
      <w:pPr>
        <w:jc w:val="both"/>
        <w:rPr>
          <w:rFonts w:ascii="GHEA Grapalat" w:hAnsi="GHEA Grapalat" w:cs="Sylfaen"/>
          <w:sz w:val="20"/>
          <w:szCs w:val="20"/>
          <w:lang w:val="es-ES"/>
        </w:rPr>
      </w:pPr>
    </w:p>
    <w:p w14:paraId="49F5F0B0" w14:textId="77777777" w:rsidR="00E46F12" w:rsidRPr="00E5270C" w:rsidRDefault="00E46F12" w:rsidP="00E46F12">
      <w:pPr>
        <w:pStyle w:val="ListParagraph"/>
        <w:numPr>
          <w:ilvl w:val="0"/>
          <w:numId w:val="4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B1F5C10" w14:textId="77777777" w:rsidR="00E46F12" w:rsidRPr="00513F14" w:rsidRDefault="00E46F12" w:rsidP="00E46F12">
      <w:pPr>
        <w:jc w:val="center"/>
        <w:rPr>
          <w:rFonts w:ascii="GHEA Grapalat" w:hAnsi="GHEA Grapalat" w:cs="GHEA Grapalat"/>
          <w:sz w:val="22"/>
          <w:szCs w:val="22"/>
          <w:lang w:val="es-ES"/>
        </w:rPr>
      </w:pPr>
    </w:p>
    <w:p w14:paraId="7D1BC0A1" w14:textId="77777777" w:rsidR="00E46F12" w:rsidRDefault="00E46F12" w:rsidP="00E46F12">
      <w:pPr>
        <w:ind w:firstLine="709"/>
        <w:jc w:val="both"/>
        <w:rPr>
          <w:lang w:val="es-ES"/>
        </w:rPr>
      </w:pPr>
    </w:p>
    <w:p w14:paraId="2CB9D334" w14:textId="77777777" w:rsidR="00E46F12" w:rsidRDefault="00E46F12" w:rsidP="00E46F12">
      <w:pPr>
        <w:ind w:firstLine="709"/>
        <w:jc w:val="both"/>
        <w:rPr>
          <w:lang w:val="es-ES"/>
        </w:rPr>
      </w:pPr>
    </w:p>
    <w:p w14:paraId="6FE84F53" w14:textId="77777777" w:rsidR="00E46F12" w:rsidRDefault="00E46F12" w:rsidP="00E46F12">
      <w:pPr>
        <w:ind w:firstLine="709"/>
        <w:jc w:val="both"/>
        <w:rPr>
          <w:lang w:val="es-ES"/>
        </w:rPr>
      </w:pPr>
    </w:p>
    <w:p w14:paraId="3E381066" w14:textId="77777777" w:rsidR="00E46F12" w:rsidRDefault="00E46F12" w:rsidP="00E46F12">
      <w:pPr>
        <w:ind w:firstLine="709"/>
        <w:jc w:val="both"/>
        <w:rPr>
          <w:lang w:val="es-ES"/>
        </w:rPr>
      </w:pPr>
    </w:p>
    <w:p w14:paraId="07D9EC9A" w14:textId="77777777" w:rsidR="00E46F12" w:rsidRPr="009A5836" w:rsidRDefault="00E46F12" w:rsidP="00E46F1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5697BA" w14:textId="77777777" w:rsidR="00E46F12" w:rsidRDefault="00E46F12" w:rsidP="00E46F1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0794DB" w14:textId="77777777" w:rsidR="00E46F12" w:rsidRPr="009A5836" w:rsidRDefault="00E46F12" w:rsidP="00E46F1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CE6910B" w14:textId="77777777" w:rsidR="00E46F12" w:rsidRPr="009A5836" w:rsidRDefault="00E46F12" w:rsidP="00E46F12">
      <w:pPr>
        <w:jc w:val="right"/>
        <w:rPr>
          <w:rFonts w:ascii="GHEA Grapalat" w:hAnsi="GHEA Grapalat"/>
          <w:sz w:val="20"/>
          <w:lang w:val="hy-AM"/>
        </w:rPr>
      </w:pPr>
      <w:r w:rsidRPr="009A5836">
        <w:rPr>
          <w:rFonts w:ascii="GHEA Grapalat" w:hAnsi="GHEA Grapalat"/>
          <w:sz w:val="20"/>
          <w:lang w:val="hy-AM"/>
        </w:rPr>
        <w:t xml:space="preserve">    </w:t>
      </w:r>
    </w:p>
    <w:p w14:paraId="545713A9" w14:textId="77777777" w:rsidR="00E46F12" w:rsidRDefault="00E46F12" w:rsidP="00E46F1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2B9A0ADE" w14:textId="77777777" w:rsidR="00E46F12" w:rsidRDefault="00E46F12" w:rsidP="00E46F1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F9FC3A2" w14:textId="77777777" w:rsidR="00E46F12" w:rsidRDefault="00E46F12" w:rsidP="00E46F12">
      <w:pPr>
        <w:jc w:val="center"/>
        <w:rPr>
          <w:rFonts w:ascii="GHEA Grapalat" w:hAnsi="GHEA Grapalat" w:cs="Sylfaen"/>
          <w:sz w:val="16"/>
          <w:szCs w:val="16"/>
          <w:lang w:val="es-ES"/>
        </w:rPr>
      </w:pPr>
    </w:p>
    <w:p w14:paraId="3F2107A7" w14:textId="77777777" w:rsidR="00E46F12" w:rsidRDefault="00E46F12" w:rsidP="00E46F12">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p>
    <w:p w14:paraId="712F576C" w14:textId="77777777" w:rsidR="00E46F12" w:rsidRDefault="00E46F12" w:rsidP="00E46F12">
      <w:pPr>
        <w:jc w:val="right"/>
        <w:rPr>
          <w:rFonts w:ascii="GHEA Grapalat" w:hAnsi="GHEA Grapalat" w:cs="Sylfaen"/>
          <w:sz w:val="20"/>
          <w:szCs w:val="20"/>
          <w:lang w:val="es-ES"/>
        </w:rPr>
      </w:pPr>
    </w:p>
    <w:p w14:paraId="4039CE8F" w14:textId="77777777" w:rsidR="00E46F12" w:rsidRDefault="00E46F12" w:rsidP="00E46F12">
      <w:pPr>
        <w:jc w:val="right"/>
        <w:rPr>
          <w:rFonts w:ascii="GHEA Grapalat" w:hAnsi="GHEA Grapalat" w:cs="Sylfaen"/>
          <w:sz w:val="20"/>
          <w:szCs w:val="20"/>
          <w:lang w:val="es-ES"/>
        </w:rPr>
      </w:pPr>
    </w:p>
    <w:p w14:paraId="04B61566" w14:textId="77777777" w:rsidR="00E46F12" w:rsidRDefault="00E46F12" w:rsidP="00E46F12">
      <w:pPr>
        <w:jc w:val="right"/>
        <w:rPr>
          <w:rFonts w:ascii="GHEA Grapalat" w:hAnsi="GHEA Grapalat" w:cs="Sylfaen"/>
          <w:sz w:val="20"/>
          <w:szCs w:val="20"/>
          <w:lang w:val="es-ES"/>
        </w:rPr>
      </w:pPr>
    </w:p>
    <w:p w14:paraId="585FAE8A" w14:textId="77777777" w:rsidR="00E46F12" w:rsidRDefault="00E46F12" w:rsidP="00E46F12">
      <w:pPr>
        <w:jc w:val="right"/>
        <w:rPr>
          <w:rFonts w:ascii="GHEA Grapalat" w:hAnsi="GHEA Grapalat" w:cs="Sylfaen"/>
          <w:sz w:val="20"/>
          <w:szCs w:val="20"/>
          <w:lang w:val="es-ES"/>
        </w:rPr>
      </w:pPr>
    </w:p>
    <w:p w14:paraId="0169C7E2" w14:textId="5225CE57" w:rsidR="00E46F12" w:rsidRDefault="00E46F12" w:rsidP="00785E88">
      <w:pPr>
        <w:tabs>
          <w:tab w:val="left" w:pos="360"/>
          <w:tab w:val="left" w:pos="540"/>
        </w:tabs>
        <w:jc w:val="center"/>
        <w:rPr>
          <w:rFonts w:ascii="Sylfaen" w:hAnsi="Sylfaen" w:cs="Sylfaen"/>
          <w:b/>
          <w:bCs/>
        </w:rPr>
      </w:pPr>
    </w:p>
    <w:p w14:paraId="0F69C404" w14:textId="67917550" w:rsidR="00E46F12" w:rsidRDefault="00E46F12" w:rsidP="00785E88">
      <w:pPr>
        <w:tabs>
          <w:tab w:val="left" w:pos="360"/>
          <w:tab w:val="left" w:pos="540"/>
        </w:tabs>
        <w:jc w:val="center"/>
        <w:rPr>
          <w:rFonts w:ascii="Sylfaen" w:hAnsi="Sylfaen" w:cs="Sylfaen"/>
          <w:b/>
          <w:bCs/>
        </w:rPr>
      </w:pPr>
    </w:p>
    <w:p w14:paraId="524E702D" w14:textId="77777777" w:rsidR="00E46F12" w:rsidRPr="00FB1EC7" w:rsidRDefault="00E46F12" w:rsidP="00785E88">
      <w:pPr>
        <w:tabs>
          <w:tab w:val="left" w:pos="360"/>
          <w:tab w:val="left" w:pos="540"/>
        </w:tabs>
        <w:jc w:val="center"/>
        <w:rPr>
          <w:rFonts w:ascii="Sylfaen" w:hAnsi="Sylfaen" w:cs="Sylfaen"/>
          <w:b/>
          <w:bCs/>
        </w:rPr>
      </w:pPr>
    </w:p>
    <w:sectPr w:rsidR="00E46F12"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B1037" w14:textId="77777777" w:rsidR="00BE1884" w:rsidRDefault="00BE1884">
      <w:r>
        <w:separator/>
      </w:r>
    </w:p>
  </w:endnote>
  <w:endnote w:type="continuationSeparator" w:id="0">
    <w:p w14:paraId="00E9BBB1" w14:textId="77777777" w:rsidR="00BE1884" w:rsidRDefault="00BE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52ADB" w14:textId="77777777" w:rsidR="00BE1884" w:rsidRDefault="00BE1884">
      <w:r>
        <w:separator/>
      </w:r>
    </w:p>
  </w:footnote>
  <w:footnote w:type="continuationSeparator" w:id="0">
    <w:p w14:paraId="0B7C32B2" w14:textId="77777777" w:rsidR="00BE1884" w:rsidRDefault="00BE1884">
      <w:r>
        <w:continuationSeparator/>
      </w:r>
    </w:p>
  </w:footnote>
  <w:footnote w:id="1">
    <w:p w14:paraId="784BE088" w14:textId="1237C8C0" w:rsidR="007D058E" w:rsidRPr="00E2073B" w:rsidRDefault="007D058E"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D91F6D">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7D058E" w:rsidRPr="00375D38" w:rsidDel="009A5190" w:rsidRDefault="007D058E"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303D8286" w14:textId="77777777" w:rsidR="007D058E" w:rsidRPr="00F83DB3" w:rsidRDefault="007D058E" w:rsidP="006C1D25">
      <w:pPr>
        <w:pStyle w:val="FootnoteText"/>
        <w:jc w:val="both"/>
        <w:rPr>
          <w:rFonts w:ascii="GHEA Grapalat" w:hAnsi="GHEA Grapalat" w:cs="Sylfaen"/>
          <w:i/>
          <w:sz w:val="16"/>
          <w:szCs w:val="16"/>
          <w:lang w:val="hy-AM"/>
        </w:rPr>
      </w:pPr>
      <w:r w:rsidRPr="00F83DB3">
        <w:rPr>
          <w:color w:val="000000"/>
          <w:vertAlign w:val="superscript"/>
          <w:lang w:val="hy-AM"/>
        </w:rPr>
        <w:t>8</w:t>
      </w:r>
      <w:r w:rsidRPr="00F83DB3">
        <w:rPr>
          <w:rFonts w:ascii="GHEA Grapalat" w:hAnsi="GHEA Grapalat" w:cs="Sylfaen"/>
          <w:i/>
          <w:sz w:val="16"/>
          <w:szCs w:val="16"/>
          <w:lang w:val="hy-AM"/>
        </w:rPr>
        <w:t>Ենթակետը հանվում է, եթե հայտի ապահովման պահանջ սահմանված չէ:</w:t>
      </w:r>
    </w:p>
    <w:p w14:paraId="0079A7A6" w14:textId="434537F4" w:rsidR="007D058E" w:rsidRPr="00401C4E" w:rsidRDefault="007D058E" w:rsidP="00E93C59">
      <w:pPr>
        <w:pStyle w:val="FootnoteText"/>
        <w:jc w:val="both"/>
        <w:rPr>
          <w:rFonts w:ascii="GHEA Grapalat" w:hAnsi="GHEA Grapalat"/>
          <w:i/>
          <w:sz w:val="16"/>
          <w:szCs w:val="16"/>
          <w:lang w:val="hy-AM" w:eastAsia="en-US"/>
        </w:rPr>
      </w:pPr>
      <w:r w:rsidRPr="00D9388B">
        <w:rPr>
          <w:rFonts w:ascii="GHEA Grapalat" w:hAnsi="GHEA Grapalat" w:cs="Sylfaen"/>
          <w:i/>
          <w:sz w:val="16"/>
          <w:szCs w:val="16"/>
          <w:vertAlign w:val="superscript"/>
          <w:lang w:val="hy-AM"/>
        </w:rPr>
        <w:t xml:space="preserve">9 </w:t>
      </w:r>
      <w:r w:rsidRPr="00D9388B">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 xml:space="preserve">: </w:t>
      </w:r>
    </w:p>
    <w:p w14:paraId="42C516FC" w14:textId="129F3324" w:rsidR="007D058E" w:rsidRPr="0010316E" w:rsidRDefault="007D058E" w:rsidP="006C1D25">
      <w:pPr>
        <w:pStyle w:val="FootnoteText"/>
        <w:jc w:val="both"/>
        <w:rPr>
          <w:lang w:val="hy-AM"/>
        </w:rPr>
      </w:pPr>
    </w:p>
  </w:footnote>
  <w:footnote w:id="6">
    <w:p w14:paraId="109C64E4" w14:textId="01CD513F" w:rsidR="007D058E" w:rsidRPr="006244AB" w:rsidRDefault="007D058E" w:rsidP="00D17258">
      <w:pPr>
        <w:pStyle w:val="FootnoteText"/>
        <w:jc w:val="both"/>
        <w:rPr>
          <w:rFonts w:ascii="GHEA Grapalat" w:hAnsi="GHEA Grapalat"/>
          <w:sz w:val="16"/>
          <w:szCs w:val="16"/>
          <w:vertAlign w:val="superscript"/>
          <w:lang w:val="hy-AM"/>
        </w:rPr>
      </w:pPr>
      <w:r w:rsidRPr="00CC3A77">
        <w:rPr>
          <w:rStyle w:val="FootnoteReference"/>
          <w:rFonts w:ascii="GHEA Grapalat" w:hAnsi="GHEA Grapalat"/>
          <w:color w:val="FFFFFF"/>
          <w:sz w:val="16"/>
          <w:szCs w:val="16"/>
        </w:rPr>
        <w:footnoteRef/>
      </w: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p w14:paraId="498C9EC0" w14:textId="4F85A9FD" w:rsidR="007D058E" w:rsidRDefault="007D058E" w:rsidP="00D17258">
      <w:pPr>
        <w:pStyle w:val="FootnoteText"/>
        <w:jc w:val="both"/>
        <w:rPr>
          <w:rFonts w:ascii="GHEA Grapalat" w:hAnsi="GHEA Grapalat" w:cs="Sylfaen"/>
          <w:i/>
          <w:sz w:val="16"/>
          <w:szCs w:val="16"/>
        </w:rPr>
      </w:pPr>
      <w:r w:rsidRPr="003053EF">
        <w:rPr>
          <w:rFonts w:ascii="GHEA Grapalat" w:hAnsi="GHEA Grapalat"/>
          <w:sz w:val="16"/>
          <w:szCs w:val="16"/>
        </w:rPr>
        <w:t xml:space="preserve"> </w:t>
      </w:r>
      <w:r w:rsidRPr="009A7602">
        <w:rPr>
          <w:rFonts w:ascii="GHEA Grapalat" w:hAnsi="GHEA Grapalat"/>
          <w:sz w:val="16"/>
          <w:szCs w:val="16"/>
          <w:vertAlign w:val="superscript"/>
          <w:lang w:val="hy-AM"/>
        </w:rPr>
        <w:t>10</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p w14:paraId="389F724E" w14:textId="5A36D88D" w:rsidR="007D058E" w:rsidRPr="008826FF" w:rsidRDefault="007D058E" w:rsidP="00A3601A">
      <w:pPr>
        <w:pStyle w:val="FootnoteText"/>
        <w:jc w:val="both"/>
        <w:rPr>
          <w:rFonts w:ascii="GHEA Grapalat" w:hAnsi="GHEA Grapalat"/>
          <w:sz w:val="16"/>
          <w:szCs w:val="16"/>
          <w:lang w:val="hy-AM"/>
        </w:rPr>
      </w:pPr>
      <w:r w:rsidRPr="008826FF">
        <w:rPr>
          <w:rFonts w:ascii="GHEA Grapalat" w:hAnsi="GHEA Grapalat" w:cs="Sylfaen"/>
          <w:i/>
          <w:sz w:val="16"/>
          <w:szCs w:val="16"/>
          <w:vertAlign w:val="superscript"/>
          <w:lang w:val="hy-AM"/>
        </w:rPr>
        <w:t>10.1</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55D71DCF" w14:textId="77777777" w:rsidR="007D058E" w:rsidRPr="009A7602" w:rsidRDefault="007D058E" w:rsidP="00D17258">
      <w:pPr>
        <w:pStyle w:val="FootnoteText"/>
        <w:jc w:val="both"/>
        <w:rPr>
          <w:rFonts w:ascii="GHEA Grapalat" w:hAnsi="GHEA Grapalat"/>
          <w:sz w:val="16"/>
          <w:szCs w:val="16"/>
          <w:lang w:val="hy-AM"/>
        </w:rPr>
      </w:pPr>
    </w:p>
  </w:footnote>
  <w:footnote w:id="7">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9">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0">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1">
    <w:p w14:paraId="4EF4CF8B" w14:textId="77777777" w:rsidR="0085527A" w:rsidRPr="00DD4D99" w:rsidRDefault="0085527A" w:rsidP="0085527A">
      <w:pPr>
        <w:pStyle w:val="FootnoteText"/>
        <w:jc w:val="both"/>
        <w:rPr>
          <w:rFonts w:ascii="GHEA Grapalat" w:hAnsi="GHEA Grapalat" w:cs="Sylfaen"/>
          <w:i/>
          <w:sz w:val="16"/>
          <w:szCs w:val="16"/>
          <w:lang w:val="hy-AM"/>
        </w:rPr>
      </w:pPr>
      <w:r>
        <w:rPr>
          <w:rStyle w:val="FootnoteReference"/>
        </w:rPr>
        <w:footnoteRef/>
      </w:r>
      <w:r>
        <w:t xml:space="preserve"> </w:t>
      </w:r>
      <w:r w:rsidRPr="003838FB">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է</w:t>
      </w:r>
      <w:r w:rsidRPr="004B2068">
        <w:rPr>
          <w:rFonts w:ascii="GHEA Grapalat" w:hAnsi="GHEA Grapalat" w:cs="Sylfaen"/>
          <w:i/>
          <w:sz w:val="16"/>
          <w:szCs w:val="16"/>
          <w:lang w:val="af-ZA"/>
        </w:rPr>
        <w:t>:</w:t>
      </w:r>
    </w:p>
  </w:footnote>
  <w:footnote w:id="12">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5527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է</w:t>
      </w:r>
      <w:r w:rsidRPr="001E7733">
        <w:rPr>
          <w:rFonts w:ascii="GHEA Grapalat" w:hAnsi="GHEA Grapalat"/>
          <w:i/>
          <w:sz w:val="16"/>
          <w:szCs w:val="16"/>
          <w:lang w:val="af-ZA"/>
        </w:rPr>
        <w:t xml:space="preserve"> </w:t>
      </w:r>
      <w:r w:rsidRPr="0085527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5527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5527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5527A">
        <w:rPr>
          <w:rFonts w:ascii="GHEA Grapalat" w:hAnsi="GHEA Grapalat"/>
          <w:i/>
          <w:sz w:val="16"/>
          <w:szCs w:val="16"/>
          <w:lang w:val="hy-AM"/>
        </w:rPr>
        <w:t>մինչև</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5527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1E7733" w:rsidDel="00856FDE" w:rsidRDefault="007D058E" w:rsidP="00B2572B">
      <w:pPr>
        <w:pStyle w:val="FootnoteText"/>
        <w:rPr>
          <w:del w:id="18" w:author="User" w:date="2019-05-26T09:57:00Z"/>
          <w:i/>
          <w:lang w:val="af-ZA"/>
        </w:rPr>
      </w:pPr>
    </w:p>
  </w:footnote>
  <w:footnote w:id="13">
    <w:p w14:paraId="1A5BE8D5" w14:textId="77777777" w:rsidR="007D058E" w:rsidRPr="00342CD5" w:rsidDel="004D0559" w:rsidRDefault="007D058E" w:rsidP="00F02279">
      <w:pPr>
        <w:pStyle w:val="FootnoteText"/>
        <w:jc w:val="both"/>
        <w:rPr>
          <w:del w:id="20"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4">
    <w:p w14:paraId="74ED11E5" w14:textId="1EFF3C91" w:rsidR="007D058E" w:rsidRPr="002D5ECD" w:rsidRDefault="007D058E" w:rsidP="00F02279">
      <w:pPr>
        <w:pStyle w:val="FootnoteText"/>
        <w:rPr>
          <w:vertAlign w:val="superscript"/>
          <w:lang w:val="hy-AM"/>
        </w:rPr>
      </w:pPr>
      <w:r w:rsidRPr="00E520F5">
        <w:rPr>
          <w:rFonts w:ascii="Sylfaen" w:hAnsi="Sylfaen"/>
          <w:vertAlign w:val="superscript"/>
          <w:lang w:val="hy-AM"/>
        </w:rPr>
        <w:t>28</w:t>
      </w:r>
      <w:r w:rsidRPr="004B2068">
        <w:rPr>
          <w:vertAlign w:val="superscript"/>
          <w:lang w:val="hy-AM"/>
        </w:rP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r w:rsidRPr="002D5ECD">
        <w:rPr>
          <w:rFonts w:ascii="GHEA Grapalat" w:hAnsi="GHEA Grapalat"/>
          <w:i/>
          <w:sz w:val="16"/>
          <w:szCs w:val="24"/>
          <w:vertAlign w:val="superscript"/>
          <w:lang w:val="hy-AM" w:eastAsia="en-US"/>
        </w:rPr>
        <w:t>28.1</w:t>
      </w:r>
      <w:r>
        <w:rPr>
          <w:rFonts w:ascii="GHEA Grapalat" w:hAnsi="GHEA Grapalat"/>
          <w:i/>
          <w:sz w:val="16"/>
          <w:szCs w:val="24"/>
          <w:vertAlign w:val="superscript"/>
          <w:lang w:val="hy-AM" w:eastAsia="en-US"/>
        </w:rPr>
        <w:t xml:space="preserve"> </w:t>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footnote>
  <w:footnote w:id="15">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6">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7">
    <w:p w14:paraId="6D6D63AE" w14:textId="77777777" w:rsidR="007D058E" w:rsidRPr="00FC4820" w:rsidDel="001432D3" w:rsidRDefault="007D058E" w:rsidP="00F02279">
      <w:pPr>
        <w:pStyle w:val="FootnoteText"/>
        <w:jc w:val="both"/>
        <w:rPr>
          <w:del w:id="23"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8">
    <w:p w14:paraId="7910FEAD" w14:textId="77777777" w:rsidR="009C4358" w:rsidRDefault="009C4358" w:rsidP="009C4358">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sidRPr="009C4358">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13E62D3"/>
    <w:multiLevelType w:val="hybridMultilevel"/>
    <w:tmpl w:val="0EA64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62103313">
    <w:abstractNumId w:val="29"/>
  </w:num>
  <w:num w:numId="2" w16cid:durableId="1222667913">
    <w:abstractNumId w:val="9"/>
  </w:num>
  <w:num w:numId="3" w16cid:durableId="665406253">
    <w:abstractNumId w:val="26"/>
  </w:num>
  <w:num w:numId="4" w16cid:durableId="1502087144">
    <w:abstractNumId w:val="23"/>
  </w:num>
  <w:num w:numId="5" w16cid:durableId="1991471298">
    <w:abstractNumId w:val="32"/>
  </w:num>
  <w:num w:numId="6" w16cid:durableId="647784105">
    <w:abstractNumId w:val="29"/>
    <w:lvlOverride w:ilvl="0">
      <w:startOverride w:val="1"/>
    </w:lvlOverride>
    <w:lvlOverride w:ilvl="1"/>
    <w:lvlOverride w:ilvl="2"/>
    <w:lvlOverride w:ilvl="3"/>
    <w:lvlOverride w:ilvl="4"/>
    <w:lvlOverride w:ilvl="5"/>
    <w:lvlOverride w:ilvl="6"/>
    <w:lvlOverride w:ilvl="7"/>
    <w:lvlOverride w:ilvl="8"/>
  </w:num>
  <w:num w:numId="7" w16cid:durableId="361177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3060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7835771">
    <w:abstractNumId w:val="25"/>
  </w:num>
  <w:num w:numId="10" w16cid:durableId="1240559377">
    <w:abstractNumId w:val="5"/>
  </w:num>
  <w:num w:numId="11" w16cid:durableId="1451893602">
    <w:abstractNumId w:val="8"/>
  </w:num>
  <w:num w:numId="12" w16cid:durableId="1436712204">
    <w:abstractNumId w:val="40"/>
  </w:num>
  <w:num w:numId="13" w16cid:durableId="1015612396">
    <w:abstractNumId w:val="35"/>
  </w:num>
  <w:num w:numId="14" w16cid:durableId="746994605">
    <w:abstractNumId w:val="15"/>
  </w:num>
  <w:num w:numId="15" w16cid:durableId="174810020">
    <w:abstractNumId w:val="37"/>
  </w:num>
  <w:num w:numId="16" w16cid:durableId="567804613">
    <w:abstractNumId w:val="21"/>
  </w:num>
  <w:num w:numId="17" w16cid:durableId="1843277722">
    <w:abstractNumId w:val="6"/>
  </w:num>
  <w:num w:numId="18" w16cid:durableId="142041101">
    <w:abstractNumId w:val="1"/>
  </w:num>
  <w:num w:numId="19" w16cid:durableId="2047290828">
    <w:abstractNumId w:val="4"/>
  </w:num>
  <w:num w:numId="20" w16cid:durableId="345641114">
    <w:abstractNumId w:val="3"/>
  </w:num>
  <w:num w:numId="21" w16cid:durableId="39597472">
    <w:abstractNumId w:val="41"/>
  </w:num>
  <w:num w:numId="22" w16cid:durableId="1570461127">
    <w:abstractNumId w:val="39"/>
  </w:num>
  <w:num w:numId="23" w16cid:durableId="1957979537">
    <w:abstractNumId w:val="30"/>
  </w:num>
  <w:num w:numId="24" w16cid:durableId="1556426608">
    <w:abstractNumId w:val="0"/>
  </w:num>
  <w:num w:numId="25" w16cid:durableId="1221986303">
    <w:abstractNumId w:val="19"/>
  </w:num>
  <w:num w:numId="26" w16cid:durableId="922185376">
    <w:abstractNumId w:val="24"/>
  </w:num>
  <w:num w:numId="27" w16cid:durableId="527447397">
    <w:abstractNumId w:val="28"/>
  </w:num>
  <w:num w:numId="28" w16cid:durableId="1692683630">
    <w:abstractNumId w:val="13"/>
  </w:num>
  <w:num w:numId="29" w16cid:durableId="143158194">
    <w:abstractNumId w:val="10"/>
  </w:num>
  <w:num w:numId="30" w16cid:durableId="1122380007">
    <w:abstractNumId w:val="18"/>
  </w:num>
  <w:num w:numId="31" w16cid:durableId="779185851">
    <w:abstractNumId w:val="27"/>
  </w:num>
  <w:num w:numId="32" w16cid:durableId="280765371">
    <w:abstractNumId w:val="33"/>
  </w:num>
  <w:num w:numId="33" w16cid:durableId="166406395">
    <w:abstractNumId w:val="14"/>
  </w:num>
  <w:num w:numId="34" w16cid:durableId="1407653085">
    <w:abstractNumId w:val="34"/>
  </w:num>
  <w:num w:numId="35" w16cid:durableId="1315720645">
    <w:abstractNumId w:val="22"/>
  </w:num>
  <w:num w:numId="36" w16cid:durableId="1255281175">
    <w:abstractNumId w:val="20"/>
  </w:num>
  <w:num w:numId="37" w16cid:durableId="831795712">
    <w:abstractNumId w:val="7"/>
  </w:num>
  <w:num w:numId="38" w16cid:durableId="1754471833">
    <w:abstractNumId w:val="38"/>
  </w:num>
  <w:num w:numId="39" w16cid:durableId="688608549">
    <w:abstractNumId w:val="11"/>
  </w:num>
  <w:num w:numId="40" w16cid:durableId="675229274">
    <w:abstractNumId w:val="16"/>
  </w:num>
  <w:num w:numId="41" w16cid:durableId="1918053211">
    <w:abstractNumId w:val="17"/>
  </w:num>
  <w:num w:numId="42" w16cid:durableId="2016610634">
    <w:abstractNumId w:val="36"/>
  </w:num>
  <w:num w:numId="43" w16cid:durableId="417488261">
    <w:abstractNumId w:val="12"/>
  </w:num>
  <w:num w:numId="44" w16cid:durableId="1156455348">
    <w:abstractNumId w:val="2"/>
  </w:num>
  <w:num w:numId="45" w16cid:durableId="1228809866">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12B"/>
    <w:rsid w:val="00002A81"/>
    <w:rsid w:val="00002C23"/>
    <w:rsid w:val="000031E3"/>
    <w:rsid w:val="000033BC"/>
    <w:rsid w:val="00003DF0"/>
    <w:rsid w:val="000055DB"/>
    <w:rsid w:val="000058CF"/>
    <w:rsid w:val="00005D30"/>
    <w:rsid w:val="000076A1"/>
    <w:rsid w:val="0000776B"/>
    <w:rsid w:val="0000777E"/>
    <w:rsid w:val="000122C5"/>
    <w:rsid w:val="00012347"/>
    <w:rsid w:val="00012779"/>
    <w:rsid w:val="00012E2C"/>
    <w:rsid w:val="00013093"/>
    <w:rsid w:val="000132F3"/>
    <w:rsid w:val="000138EA"/>
    <w:rsid w:val="00013C24"/>
    <w:rsid w:val="000143C5"/>
    <w:rsid w:val="000145BD"/>
    <w:rsid w:val="00014775"/>
    <w:rsid w:val="000149F3"/>
    <w:rsid w:val="000167E3"/>
    <w:rsid w:val="00017484"/>
    <w:rsid w:val="000206DA"/>
    <w:rsid w:val="00020C83"/>
    <w:rsid w:val="000212A8"/>
    <w:rsid w:val="0002149F"/>
    <w:rsid w:val="00021622"/>
    <w:rsid w:val="00021831"/>
    <w:rsid w:val="00021C2E"/>
    <w:rsid w:val="00021C9D"/>
    <w:rsid w:val="00021FC2"/>
    <w:rsid w:val="0002258D"/>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1D8A"/>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1062"/>
    <w:rsid w:val="0006220B"/>
    <w:rsid w:val="00062778"/>
    <w:rsid w:val="0006311D"/>
    <w:rsid w:val="00065C3B"/>
    <w:rsid w:val="00066E20"/>
    <w:rsid w:val="000677B2"/>
    <w:rsid w:val="00070434"/>
    <w:rsid w:val="000704B9"/>
    <w:rsid w:val="000705C6"/>
    <w:rsid w:val="00070DBB"/>
    <w:rsid w:val="00071312"/>
    <w:rsid w:val="00071D1C"/>
    <w:rsid w:val="0007287D"/>
    <w:rsid w:val="00072A26"/>
    <w:rsid w:val="00072A83"/>
    <w:rsid w:val="00073430"/>
    <w:rsid w:val="000735B0"/>
    <w:rsid w:val="00073A04"/>
    <w:rsid w:val="00073A09"/>
    <w:rsid w:val="00073E90"/>
    <w:rsid w:val="00074248"/>
    <w:rsid w:val="00074424"/>
    <w:rsid w:val="00075997"/>
    <w:rsid w:val="00077062"/>
    <w:rsid w:val="000778C8"/>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0B56"/>
    <w:rsid w:val="000911CA"/>
    <w:rsid w:val="0009164D"/>
    <w:rsid w:val="00091EBC"/>
    <w:rsid w:val="00092881"/>
    <w:rsid w:val="00092A97"/>
    <w:rsid w:val="00092BA7"/>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2E51"/>
    <w:rsid w:val="000A3471"/>
    <w:rsid w:val="000A37CE"/>
    <w:rsid w:val="000A4719"/>
    <w:rsid w:val="000A58EC"/>
    <w:rsid w:val="000A5B16"/>
    <w:rsid w:val="000A6249"/>
    <w:rsid w:val="000A6B75"/>
    <w:rsid w:val="000A72AD"/>
    <w:rsid w:val="000A7528"/>
    <w:rsid w:val="000B033F"/>
    <w:rsid w:val="000B1088"/>
    <w:rsid w:val="000B259E"/>
    <w:rsid w:val="000B25F5"/>
    <w:rsid w:val="000B44B8"/>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676"/>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692"/>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0F7D82"/>
    <w:rsid w:val="0010050E"/>
    <w:rsid w:val="00101445"/>
    <w:rsid w:val="001016D4"/>
    <w:rsid w:val="00101A56"/>
    <w:rsid w:val="00101C9A"/>
    <w:rsid w:val="00101F06"/>
    <w:rsid w:val="0010227A"/>
    <w:rsid w:val="00102291"/>
    <w:rsid w:val="0010316E"/>
    <w:rsid w:val="0010323D"/>
    <w:rsid w:val="00103DEE"/>
    <w:rsid w:val="00104861"/>
    <w:rsid w:val="00105B16"/>
    <w:rsid w:val="00106365"/>
    <w:rsid w:val="00106D44"/>
    <w:rsid w:val="00106DEE"/>
    <w:rsid w:val="00106F3B"/>
    <w:rsid w:val="00107D79"/>
    <w:rsid w:val="00110D13"/>
    <w:rsid w:val="00111679"/>
    <w:rsid w:val="00112716"/>
    <w:rsid w:val="001128DB"/>
    <w:rsid w:val="00113F0D"/>
    <w:rsid w:val="00115905"/>
    <w:rsid w:val="001159FA"/>
    <w:rsid w:val="0011611E"/>
    <w:rsid w:val="00116E47"/>
    <w:rsid w:val="00117020"/>
    <w:rsid w:val="00117328"/>
    <w:rsid w:val="00117964"/>
    <w:rsid w:val="00117DAA"/>
    <w:rsid w:val="001237F6"/>
    <w:rsid w:val="001242C4"/>
    <w:rsid w:val="00124461"/>
    <w:rsid w:val="001276C9"/>
    <w:rsid w:val="00130202"/>
    <w:rsid w:val="001305C6"/>
    <w:rsid w:val="00131E9C"/>
    <w:rsid w:val="00132730"/>
    <w:rsid w:val="00132FA8"/>
    <w:rsid w:val="001335D0"/>
    <w:rsid w:val="00133A5A"/>
    <w:rsid w:val="00133A7E"/>
    <w:rsid w:val="00133CE4"/>
    <w:rsid w:val="00134D6E"/>
    <w:rsid w:val="00134DC5"/>
    <w:rsid w:val="001355F9"/>
    <w:rsid w:val="00135840"/>
    <w:rsid w:val="00135B52"/>
    <w:rsid w:val="00135ED3"/>
    <w:rsid w:val="001366A9"/>
    <w:rsid w:val="001369CB"/>
    <w:rsid w:val="001377BA"/>
    <w:rsid w:val="00137A5C"/>
    <w:rsid w:val="001402B5"/>
    <w:rsid w:val="001405FE"/>
    <w:rsid w:val="001420CA"/>
    <w:rsid w:val="00142496"/>
    <w:rsid w:val="00143BD7"/>
    <w:rsid w:val="00143E8C"/>
    <w:rsid w:val="0014423A"/>
    <w:rsid w:val="0014472E"/>
    <w:rsid w:val="00144A19"/>
    <w:rsid w:val="00144F73"/>
    <w:rsid w:val="0014555E"/>
    <w:rsid w:val="001458D6"/>
    <w:rsid w:val="00145CC3"/>
    <w:rsid w:val="0014615C"/>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22B"/>
    <w:rsid w:val="001578A1"/>
    <w:rsid w:val="001578D4"/>
    <w:rsid w:val="001600FF"/>
    <w:rsid w:val="0016055A"/>
    <w:rsid w:val="001609F6"/>
    <w:rsid w:val="00160AE4"/>
    <w:rsid w:val="00160BB4"/>
    <w:rsid w:val="0016111C"/>
    <w:rsid w:val="00161428"/>
    <w:rsid w:val="001615A4"/>
    <w:rsid w:val="00161881"/>
    <w:rsid w:val="00161FE4"/>
    <w:rsid w:val="001635B8"/>
    <w:rsid w:val="00164BBC"/>
    <w:rsid w:val="00164CC9"/>
    <w:rsid w:val="0016519F"/>
    <w:rsid w:val="001669C1"/>
    <w:rsid w:val="001679A6"/>
    <w:rsid w:val="001724D7"/>
    <w:rsid w:val="00172BD7"/>
    <w:rsid w:val="001732FB"/>
    <w:rsid w:val="00174C7A"/>
    <w:rsid w:val="00174FE1"/>
    <w:rsid w:val="00175A63"/>
    <w:rsid w:val="00175CAA"/>
    <w:rsid w:val="00175CB5"/>
    <w:rsid w:val="00175F8F"/>
    <w:rsid w:val="00175FDC"/>
    <w:rsid w:val="001763F5"/>
    <w:rsid w:val="00176A38"/>
    <w:rsid w:val="00176A92"/>
    <w:rsid w:val="00176E1C"/>
    <w:rsid w:val="00177245"/>
    <w:rsid w:val="00177A5C"/>
    <w:rsid w:val="00177B27"/>
    <w:rsid w:val="00177D71"/>
    <w:rsid w:val="001802F5"/>
    <w:rsid w:val="00180349"/>
    <w:rsid w:val="001808AF"/>
    <w:rsid w:val="00180EB9"/>
    <w:rsid w:val="00180EE9"/>
    <w:rsid w:val="00180F0F"/>
    <w:rsid w:val="00181544"/>
    <w:rsid w:val="00181C60"/>
    <w:rsid w:val="00181F0F"/>
    <w:rsid w:val="00181F75"/>
    <w:rsid w:val="00183004"/>
    <w:rsid w:val="0018301A"/>
    <w:rsid w:val="001830FF"/>
    <w:rsid w:val="00183FEA"/>
    <w:rsid w:val="0018472B"/>
    <w:rsid w:val="00184D18"/>
    <w:rsid w:val="00184F17"/>
    <w:rsid w:val="00185684"/>
    <w:rsid w:val="0018591C"/>
    <w:rsid w:val="0018599C"/>
    <w:rsid w:val="00185DF9"/>
    <w:rsid w:val="00185FCB"/>
    <w:rsid w:val="00187A69"/>
    <w:rsid w:val="00187D9C"/>
    <w:rsid w:val="00187EA6"/>
    <w:rsid w:val="0019059B"/>
    <w:rsid w:val="00191D5F"/>
    <w:rsid w:val="00192606"/>
    <w:rsid w:val="00192A1F"/>
    <w:rsid w:val="001932A7"/>
    <w:rsid w:val="001937E9"/>
    <w:rsid w:val="00193871"/>
    <w:rsid w:val="0019419E"/>
    <w:rsid w:val="00194598"/>
    <w:rsid w:val="00194DBD"/>
    <w:rsid w:val="001956CD"/>
    <w:rsid w:val="00195835"/>
    <w:rsid w:val="00195F24"/>
    <w:rsid w:val="00196487"/>
    <w:rsid w:val="00196FFB"/>
    <w:rsid w:val="001A23A6"/>
    <w:rsid w:val="001A2579"/>
    <w:rsid w:val="001A2F72"/>
    <w:rsid w:val="001A352F"/>
    <w:rsid w:val="001A3FEC"/>
    <w:rsid w:val="001A43A4"/>
    <w:rsid w:val="001A43F5"/>
    <w:rsid w:val="001A4C4B"/>
    <w:rsid w:val="001A4EF7"/>
    <w:rsid w:val="001A5BC8"/>
    <w:rsid w:val="001A5C02"/>
    <w:rsid w:val="001B0D9A"/>
    <w:rsid w:val="001B12D4"/>
    <w:rsid w:val="001B130B"/>
    <w:rsid w:val="001B1370"/>
    <w:rsid w:val="001B1FC4"/>
    <w:rsid w:val="001B21A3"/>
    <w:rsid w:val="001B27D1"/>
    <w:rsid w:val="001B37D2"/>
    <w:rsid w:val="001B3B8E"/>
    <w:rsid w:val="001B45A9"/>
    <w:rsid w:val="001B478E"/>
    <w:rsid w:val="001B6056"/>
    <w:rsid w:val="001B6591"/>
    <w:rsid w:val="001B6FCF"/>
    <w:rsid w:val="001B7698"/>
    <w:rsid w:val="001C07C6"/>
    <w:rsid w:val="001C0849"/>
    <w:rsid w:val="001C0B2D"/>
    <w:rsid w:val="001C1CEB"/>
    <w:rsid w:val="001C2F9F"/>
    <w:rsid w:val="001C336A"/>
    <w:rsid w:val="001C35BC"/>
    <w:rsid w:val="001C3D83"/>
    <w:rsid w:val="001C3F6C"/>
    <w:rsid w:val="001C6278"/>
    <w:rsid w:val="001C7125"/>
    <w:rsid w:val="001C76F7"/>
    <w:rsid w:val="001C7C1A"/>
    <w:rsid w:val="001D1139"/>
    <w:rsid w:val="001D1376"/>
    <w:rsid w:val="001D1D00"/>
    <w:rsid w:val="001D2D62"/>
    <w:rsid w:val="001D3974"/>
    <w:rsid w:val="001D49EB"/>
    <w:rsid w:val="001D4AED"/>
    <w:rsid w:val="001D5EAE"/>
    <w:rsid w:val="001D5FF7"/>
    <w:rsid w:val="001D6531"/>
    <w:rsid w:val="001D68C4"/>
    <w:rsid w:val="001D7228"/>
    <w:rsid w:val="001D74FA"/>
    <w:rsid w:val="001D78C5"/>
    <w:rsid w:val="001E0216"/>
    <w:rsid w:val="001E0879"/>
    <w:rsid w:val="001E17BA"/>
    <w:rsid w:val="001E1800"/>
    <w:rsid w:val="001E1889"/>
    <w:rsid w:val="001E2794"/>
    <w:rsid w:val="001E2814"/>
    <w:rsid w:val="001E52DB"/>
    <w:rsid w:val="001E55B2"/>
    <w:rsid w:val="001E5866"/>
    <w:rsid w:val="001E6FB4"/>
    <w:rsid w:val="001E7733"/>
    <w:rsid w:val="001E79CF"/>
    <w:rsid w:val="001F0335"/>
    <w:rsid w:val="001F0371"/>
    <w:rsid w:val="001F0879"/>
    <w:rsid w:val="001F1DF0"/>
    <w:rsid w:val="001F3041"/>
    <w:rsid w:val="001F3237"/>
    <w:rsid w:val="001F386B"/>
    <w:rsid w:val="001F3901"/>
    <w:rsid w:val="001F41C4"/>
    <w:rsid w:val="001F4BBD"/>
    <w:rsid w:val="001F5FDE"/>
    <w:rsid w:val="001F6578"/>
    <w:rsid w:val="001F760C"/>
    <w:rsid w:val="00201683"/>
    <w:rsid w:val="002017CB"/>
    <w:rsid w:val="00201DA0"/>
    <w:rsid w:val="00201F2E"/>
    <w:rsid w:val="00202510"/>
    <w:rsid w:val="00202F4D"/>
    <w:rsid w:val="002032CE"/>
    <w:rsid w:val="00203917"/>
    <w:rsid w:val="002039C5"/>
    <w:rsid w:val="00204B03"/>
    <w:rsid w:val="00204E53"/>
    <w:rsid w:val="002051B1"/>
    <w:rsid w:val="00205689"/>
    <w:rsid w:val="00205A29"/>
    <w:rsid w:val="00205C07"/>
    <w:rsid w:val="002069E5"/>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C49"/>
    <w:rsid w:val="00217710"/>
    <w:rsid w:val="00217BA8"/>
    <w:rsid w:val="00220491"/>
    <w:rsid w:val="002208C0"/>
    <w:rsid w:val="00220ACB"/>
    <w:rsid w:val="00220C7C"/>
    <w:rsid w:val="002218FE"/>
    <w:rsid w:val="0022236A"/>
    <w:rsid w:val="00222F7B"/>
    <w:rsid w:val="002240AB"/>
    <w:rsid w:val="0022480B"/>
    <w:rsid w:val="00224D20"/>
    <w:rsid w:val="002250D8"/>
    <w:rsid w:val="0022515E"/>
    <w:rsid w:val="002252CD"/>
    <w:rsid w:val="002253C6"/>
    <w:rsid w:val="00225C4D"/>
    <w:rsid w:val="00226412"/>
    <w:rsid w:val="002273AD"/>
    <w:rsid w:val="0022770A"/>
    <w:rsid w:val="0022771F"/>
    <w:rsid w:val="002278DF"/>
    <w:rsid w:val="00227C9F"/>
    <w:rsid w:val="00230356"/>
    <w:rsid w:val="00230B12"/>
    <w:rsid w:val="00230C8F"/>
    <w:rsid w:val="0023181C"/>
    <w:rsid w:val="00232881"/>
    <w:rsid w:val="0023354E"/>
    <w:rsid w:val="00233EB5"/>
    <w:rsid w:val="0023571C"/>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5F8B"/>
    <w:rsid w:val="00256EC6"/>
    <w:rsid w:val="00257773"/>
    <w:rsid w:val="00260569"/>
    <w:rsid w:val="00260E64"/>
    <w:rsid w:val="00261272"/>
    <w:rsid w:val="0026158D"/>
    <w:rsid w:val="00261668"/>
    <w:rsid w:val="00263035"/>
    <w:rsid w:val="00263094"/>
    <w:rsid w:val="00263D72"/>
    <w:rsid w:val="00263E28"/>
    <w:rsid w:val="0026426F"/>
    <w:rsid w:val="0026557B"/>
    <w:rsid w:val="00265D18"/>
    <w:rsid w:val="002663CB"/>
    <w:rsid w:val="002665A4"/>
    <w:rsid w:val="00266FE1"/>
    <w:rsid w:val="002671C8"/>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2D4E"/>
    <w:rsid w:val="002A3785"/>
    <w:rsid w:val="002A3A87"/>
    <w:rsid w:val="002A4619"/>
    <w:rsid w:val="002A464D"/>
    <w:rsid w:val="002A497D"/>
    <w:rsid w:val="002A4B81"/>
    <w:rsid w:val="002A7293"/>
    <w:rsid w:val="002A7380"/>
    <w:rsid w:val="002A7573"/>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5F71"/>
    <w:rsid w:val="002C623B"/>
    <w:rsid w:val="002C6CF7"/>
    <w:rsid w:val="002C7037"/>
    <w:rsid w:val="002D02FE"/>
    <w:rsid w:val="002D155D"/>
    <w:rsid w:val="002D1AAA"/>
    <w:rsid w:val="002D20E8"/>
    <w:rsid w:val="002D22A7"/>
    <w:rsid w:val="002D236D"/>
    <w:rsid w:val="002D304E"/>
    <w:rsid w:val="002D3C61"/>
    <w:rsid w:val="002D4250"/>
    <w:rsid w:val="002D4575"/>
    <w:rsid w:val="002D4A45"/>
    <w:rsid w:val="002D5583"/>
    <w:rsid w:val="002D5CF0"/>
    <w:rsid w:val="002D5ECD"/>
    <w:rsid w:val="002D601F"/>
    <w:rsid w:val="002E0768"/>
    <w:rsid w:val="002E0877"/>
    <w:rsid w:val="002E0966"/>
    <w:rsid w:val="002E10B4"/>
    <w:rsid w:val="002E116D"/>
    <w:rsid w:val="002E11D1"/>
    <w:rsid w:val="002E1FF4"/>
    <w:rsid w:val="002E2C3B"/>
    <w:rsid w:val="002E2D22"/>
    <w:rsid w:val="002E2D2E"/>
    <w:rsid w:val="002E3016"/>
    <w:rsid w:val="002E3165"/>
    <w:rsid w:val="002E4305"/>
    <w:rsid w:val="002E530A"/>
    <w:rsid w:val="002E531D"/>
    <w:rsid w:val="002E67D3"/>
    <w:rsid w:val="002E7EE1"/>
    <w:rsid w:val="002E7FFE"/>
    <w:rsid w:val="002F0C7A"/>
    <w:rsid w:val="002F1AB3"/>
    <w:rsid w:val="002F2B23"/>
    <w:rsid w:val="002F2C5F"/>
    <w:rsid w:val="002F2CE0"/>
    <w:rsid w:val="002F35FE"/>
    <w:rsid w:val="002F4AE5"/>
    <w:rsid w:val="002F6164"/>
    <w:rsid w:val="002F628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0E10"/>
    <w:rsid w:val="00321A56"/>
    <w:rsid w:val="00321B20"/>
    <w:rsid w:val="00322631"/>
    <w:rsid w:val="003235E1"/>
    <w:rsid w:val="00323606"/>
    <w:rsid w:val="00323B33"/>
    <w:rsid w:val="00324445"/>
    <w:rsid w:val="00324490"/>
    <w:rsid w:val="00325546"/>
    <w:rsid w:val="003257F0"/>
    <w:rsid w:val="003259C5"/>
    <w:rsid w:val="00325CC0"/>
    <w:rsid w:val="00326507"/>
    <w:rsid w:val="00326583"/>
    <w:rsid w:val="00326A9C"/>
    <w:rsid w:val="00326CB9"/>
    <w:rsid w:val="00327436"/>
    <w:rsid w:val="003275D4"/>
    <w:rsid w:val="0033306E"/>
    <w:rsid w:val="00333314"/>
    <w:rsid w:val="00333347"/>
    <w:rsid w:val="0033399B"/>
    <w:rsid w:val="003343B0"/>
    <w:rsid w:val="00334564"/>
    <w:rsid w:val="00334B2F"/>
    <w:rsid w:val="0033571F"/>
    <w:rsid w:val="00335C2A"/>
    <w:rsid w:val="00336F9A"/>
    <w:rsid w:val="00340083"/>
    <w:rsid w:val="003414F9"/>
    <w:rsid w:val="0034151F"/>
    <w:rsid w:val="00341A74"/>
    <w:rsid w:val="00341D7A"/>
    <w:rsid w:val="00341ED4"/>
    <w:rsid w:val="003427DF"/>
    <w:rsid w:val="003436A5"/>
    <w:rsid w:val="00344E64"/>
    <w:rsid w:val="00345909"/>
    <w:rsid w:val="0034609D"/>
    <w:rsid w:val="003461EE"/>
    <w:rsid w:val="003468B8"/>
    <w:rsid w:val="00347499"/>
    <w:rsid w:val="0034759C"/>
    <w:rsid w:val="0034777A"/>
    <w:rsid w:val="00350018"/>
    <w:rsid w:val="003500D1"/>
    <w:rsid w:val="00350C85"/>
    <w:rsid w:val="00352DB8"/>
    <w:rsid w:val="0035358D"/>
    <w:rsid w:val="00353890"/>
    <w:rsid w:val="00354D13"/>
    <w:rsid w:val="00355533"/>
    <w:rsid w:val="0035555B"/>
    <w:rsid w:val="00355A2A"/>
    <w:rsid w:val="003572A0"/>
    <w:rsid w:val="003579C1"/>
    <w:rsid w:val="00357A33"/>
    <w:rsid w:val="00357AA2"/>
    <w:rsid w:val="00357D48"/>
    <w:rsid w:val="00357E1B"/>
    <w:rsid w:val="00361308"/>
    <w:rsid w:val="00362238"/>
    <w:rsid w:val="0036230B"/>
    <w:rsid w:val="00363298"/>
    <w:rsid w:val="00363335"/>
    <w:rsid w:val="00363627"/>
    <w:rsid w:val="00363641"/>
    <w:rsid w:val="00363E98"/>
    <w:rsid w:val="00364E7A"/>
    <w:rsid w:val="003650C5"/>
    <w:rsid w:val="00365FCC"/>
    <w:rsid w:val="0036679E"/>
    <w:rsid w:val="003675B2"/>
    <w:rsid w:val="00370328"/>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6EE"/>
    <w:rsid w:val="00376D5B"/>
    <w:rsid w:val="003770B4"/>
    <w:rsid w:val="00380721"/>
    <w:rsid w:val="003808AA"/>
    <w:rsid w:val="003812AE"/>
    <w:rsid w:val="003814AF"/>
    <w:rsid w:val="00381658"/>
    <w:rsid w:val="003823AA"/>
    <w:rsid w:val="0038317B"/>
    <w:rsid w:val="0038400D"/>
    <w:rsid w:val="0038438D"/>
    <w:rsid w:val="0038466F"/>
    <w:rsid w:val="00384C08"/>
    <w:rsid w:val="003850A0"/>
    <w:rsid w:val="0038517B"/>
    <w:rsid w:val="0038579B"/>
    <w:rsid w:val="003862E0"/>
    <w:rsid w:val="00386369"/>
    <w:rsid w:val="00386B17"/>
    <w:rsid w:val="00386E4B"/>
    <w:rsid w:val="003871DA"/>
    <w:rsid w:val="003872B7"/>
    <w:rsid w:val="00387F66"/>
    <w:rsid w:val="00390797"/>
    <w:rsid w:val="00390AC0"/>
    <w:rsid w:val="00391E56"/>
    <w:rsid w:val="00392525"/>
    <w:rsid w:val="0039338D"/>
    <w:rsid w:val="00393443"/>
    <w:rsid w:val="003946B4"/>
    <w:rsid w:val="003949A5"/>
    <w:rsid w:val="00395D6D"/>
    <w:rsid w:val="0039646A"/>
    <w:rsid w:val="00396D60"/>
    <w:rsid w:val="003970B1"/>
    <w:rsid w:val="003972CC"/>
    <w:rsid w:val="00397DC0"/>
    <w:rsid w:val="003A0A31"/>
    <w:rsid w:val="003A0BF1"/>
    <w:rsid w:val="003A145D"/>
    <w:rsid w:val="003A14F1"/>
    <w:rsid w:val="003A2BE0"/>
    <w:rsid w:val="003A377C"/>
    <w:rsid w:val="003A5049"/>
    <w:rsid w:val="003A5533"/>
    <w:rsid w:val="003A57F0"/>
    <w:rsid w:val="003A62A4"/>
    <w:rsid w:val="003A645E"/>
    <w:rsid w:val="003A7946"/>
    <w:rsid w:val="003A7A32"/>
    <w:rsid w:val="003A7FC7"/>
    <w:rsid w:val="003B0939"/>
    <w:rsid w:val="003B0D6E"/>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469"/>
    <w:rsid w:val="003C4576"/>
    <w:rsid w:val="003C53D4"/>
    <w:rsid w:val="003C5916"/>
    <w:rsid w:val="003C5E16"/>
    <w:rsid w:val="003C66CF"/>
    <w:rsid w:val="003C6763"/>
    <w:rsid w:val="003C6A92"/>
    <w:rsid w:val="003C7160"/>
    <w:rsid w:val="003D0075"/>
    <w:rsid w:val="003D05C0"/>
    <w:rsid w:val="003D0940"/>
    <w:rsid w:val="003D14E9"/>
    <w:rsid w:val="003D169C"/>
    <w:rsid w:val="003D1B49"/>
    <w:rsid w:val="003D1BB7"/>
    <w:rsid w:val="003D1CF4"/>
    <w:rsid w:val="003D1FE3"/>
    <w:rsid w:val="003D24BA"/>
    <w:rsid w:val="003D39F7"/>
    <w:rsid w:val="003D4374"/>
    <w:rsid w:val="003D56A5"/>
    <w:rsid w:val="003D666D"/>
    <w:rsid w:val="003D7720"/>
    <w:rsid w:val="003D7F8E"/>
    <w:rsid w:val="003D7FD7"/>
    <w:rsid w:val="003E01D5"/>
    <w:rsid w:val="003E029A"/>
    <w:rsid w:val="003E093F"/>
    <w:rsid w:val="003E0C2C"/>
    <w:rsid w:val="003E1421"/>
    <w:rsid w:val="003E1BE2"/>
    <w:rsid w:val="003E246C"/>
    <w:rsid w:val="003E2931"/>
    <w:rsid w:val="003E2C1A"/>
    <w:rsid w:val="003E316E"/>
    <w:rsid w:val="003E3996"/>
    <w:rsid w:val="003E3B26"/>
    <w:rsid w:val="003E3E3B"/>
    <w:rsid w:val="003E3FD0"/>
    <w:rsid w:val="003E4184"/>
    <w:rsid w:val="003E4B9A"/>
    <w:rsid w:val="003E6971"/>
    <w:rsid w:val="003E697A"/>
    <w:rsid w:val="003E7802"/>
    <w:rsid w:val="003E7941"/>
    <w:rsid w:val="003E7DF4"/>
    <w:rsid w:val="003F1EEA"/>
    <w:rsid w:val="003F208A"/>
    <w:rsid w:val="003F238A"/>
    <w:rsid w:val="003F264A"/>
    <w:rsid w:val="003F288F"/>
    <w:rsid w:val="003F2904"/>
    <w:rsid w:val="003F300B"/>
    <w:rsid w:val="003F3613"/>
    <w:rsid w:val="003F3AD8"/>
    <w:rsid w:val="003F3AE8"/>
    <w:rsid w:val="003F4C5E"/>
    <w:rsid w:val="003F69BC"/>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B02"/>
    <w:rsid w:val="00411D9D"/>
    <w:rsid w:val="004134BB"/>
    <w:rsid w:val="00413A8A"/>
    <w:rsid w:val="00415E43"/>
    <w:rsid w:val="0041659E"/>
    <w:rsid w:val="00416A77"/>
    <w:rsid w:val="00416F1E"/>
    <w:rsid w:val="00417553"/>
    <w:rsid w:val="004175B6"/>
    <w:rsid w:val="00417B96"/>
    <w:rsid w:val="0042084B"/>
    <w:rsid w:val="00421B50"/>
    <w:rsid w:val="00421F49"/>
    <w:rsid w:val="00423C18"/>
    <w:rsid w:val="004242D7"/>
    <w:rsid w:val="004250EA"/>
    <w:rsid w:val="00425C13"/>
    <w:rsid w:val="004261B6"/>
    <w:rsid w:val="0042693C"/>
    <w:rsid w:val="0042727F"/>
    <w:rsid w:val="00427EAA"/>
    <w:rsid w:val="004300D9"/>
    <w:rsid w:val="004306D6"/>
    <w:rsid w:val="00431998"/>
    <w:rsid w:val="004320F2"/>
    <w:rsid w:val="00433F39"/>
    <w:rsid w:val="00434D1C"/>
    <w:rsid w:val="0043558D"/>
    <w:rsid w:val="004361D6"/>
    <w:rsid w:val="0043641B"/>
    <w:rsid w:val="00436574"/>
    <w:rsid w:val="00436840"/>
    <w:rsid w:val="00436DF8"/>
    <w:rsid w:val="00437CDB"/>
    <w:rsid w:val="00440390"/>
    <w:rsid w:val="00440EBF"/>
    <w:rsid w:val="00441C20"/>
    <w:rsid w:val="00441CC1"/>
    <w:rsid w:val="00441D04"/>
    <w:rsid w:val="00443208"/>
    <w:rsid w:val="004434E9"/>
    <w:rsid w:val="004438A1"/>
    <w:rsid w:val="00443B7A"/>
    <w:rsid w:val="00444069"/>
    <w:rsid w:val="004454D8"/>
    <w:rsid w:val="0044556F"/>
    <w:rsid w:val="0044660E"/>
    <w:rsid w:val="00446A5D"/>
    <w:rsid w:val="00447808"/>
    <w:rsid w:val="00447B0E"/>
    <w:rsid w:val="00447FFD"/>
    <w:rsid w:val="004504F0"/>
    <w:rsid w:val="004517E5"/>
    <w:rsid w:val="00452896"/>
    <w:rsid w:val="00454D6E"/>
    <w:rsid w:val="00454D73"/>
    <w:rsid w:val="00454E44"/>
    <w:rsid w:val="0045525D"/>
    <w:rsid w:val="004553DE"/>
    <w:rsid w:val="00456F9A"/>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D04"/>
    <w:rsid w:val="0047117B"/>
    <w:rsid w:val="00471867"/>
    <w:rsid w:val="004722BC"/>
    <w:rsid w:val="00472963"/>
    <w:rsid w:val="00472E68"/>
    <w:rsid w:val="0047318B"/>
    <w:rsid w:val="00473A38"/>
    <w:rsid w:val="00473CF5"/>
    <w:rsid w:val="004749A1"/>
    <w:rsid w:val="004749BD"/>
    <w:rsid w:val="00474D2B"/>
    <w:rsid w:val="00475591"/>
    <w:rsid w:val="0047619C"/>
    <w:rsid w:val="00476579"/>
    <w:rsid w:val="00476A47"/>
    <w:rsid w:val="00476AB6"/>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48B3"/>
    <w:rsid w:val="004952F6"/>
    <w:rsid w:val="004958B3"/>
    <w:rsid w:val="004960B5"/>
    <w:rsid w:val="00496685"/>
    <w:rsid w:val="00496E18"/>
    <w:rsid w:val="00496E43"/>
    <w:rsid w:val="004974D8"/>
    <w:rsid w:val="004A0765"/>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C7F69"/>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6E68"/>
    <w:rsid w:val="004D7784"/>
    <w:rsid w:val="004D77AD"/>
    <w:rsid w:val="004D7836"/>
    <w:rsid w:val="004E0603"/>
    <w:rsid w:val="004E144F"/>
    <w:rsid w:val="004E1503"/>
    <w:rsid w:val="004E1977"/>
    <w:rsid w:val="004E1B0A"/>
    <w:rsid w:val="004E1C8E"/>
    <w:rsid w:val="004E27C5"/>
    <w:rsid w:val="004E2FC6"/>
    <w:rsid w:val="004E386A"/>
    <w:rsid w:val="004E4623"/>
    <w:rsid w:val="004E4706"/>
    <w:rsid w:val="004E515C"/>
    <w:rsid w:val="004E54B6"/>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09E5"/>
    <w:rsid w:val="00501516"/>
    <w:rsid w:val="0050161D"/>
    <w:rsid w:val="005016FD"/>
    <w:rsid w:val="005017A3"/>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06D"/>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154"/>
    <w:rsid w:val="00522D87"/>
    <w:rsid w:val="005230A8"/>
    <w:rsid w:val="00523563"/>
    <w:rsid w:val="005236FD"/>
    <w:rsid w:val="00524982"/>
    <w:rsid w:val="00524995"/>
    <w:rsid w:val="00524DDF"/>
    <w:rsid w:val="00524EFA"/>
    <w:rsid w:val="005250B5"/>
    <w:rsid w:val="0052546C"/>
    <w:rsid w:val="0052548E"/>
    <w:rsid w:val="00525BD2"/>
    <w:rsid w:val="005267C0"/>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37FFC"/>
    <w:rsid w:val="00540468"/>
    <w:rsid w:val="005405BB"/>
    <w:rsid w:val="005409F4"/>
    <w:rsid w:val="00540D68"/>
    <w:rsid w:val="005422AF"/>
    <w:rsid w:val="00542491"/>
    <w:rsid w:val="00543250"/>
    <w:rsid w:val="00543262"/>
    <w:rsid w:val="005435B8"/>
    <w:rsid w:val="0054371E"/>
    <w:rsid w:val="0054449E"/>
    <w:rsid w:val="00544728"/>
    <w:rsid w:val="00544B52"/>
    <w:rsid w:val="005457B4"/>
    <w:rsid w:val="00545BDE"/>
    <w:rsid w:val="00545CE7"/>
    <w:rsid w:val="00545F4E"/>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27C"/>
    <w:rsid w:val="0056331A"/>
    <w:rsid w:val="005639B0"/>
    <w:rsid w:val="00564FB7"/>
    <w:rsid w:val="00565307"/>
    <w:rsid w:val="0056625A"/>
    <w:rsid w:val="00567040"/>
    <w:rsid w:val="005670AA"/>
    <w:rsid w:val="005705B1"/>
    <w:rsid w:val="005716B8"/>
    <w:rsid w:val="00571702"/>
    <w:rsid w:val="00571F29"/>
    <w:rsid w:val="00572E1F"/>
    <w:rsid w:val="00573626"/>
    <w:rsid w:val="005739AB"/>
    <w:rsid w:val="005746E8"/>
    <w:rsid w:val="0057526A"/>
    <w:rsid w:val="005754F7"/>
    <w:rsid w:val="00575C75"/>
    <w:rsid w:val="0057657D"/>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620"/>
    <w:rsid w:val="00594FEE"/>
    <w:rsid w:val="00595213"/>
    <w:rsid w:val="005953F4"/>
    <w:rsid w:val="005960B4"/>
    <w:rsid w:val="00596246"/>
    <w:rsid w:val="0059636E"/>
    <w:rsid w:val="00597316"/>
    <w:rsid w:val="005A1236"/>
    <w:rsid w:val="005A16C6"/>
    <w:rsid w:val="005A1D54"/>
    <w:rsid w:val="005A3061"/>
    <w:rsid w:val="005A3A35"/>
    <w:rsid w:val="005A3DC6"/>
    <w:rsid w:val="005A3EB8"/>
    <w:rsid w:val="005A3EDC"/>
    <w:rsid w:val="005A51C8"/>
    <w:rsid w:val="005A5B64"/>
    <w:rsid w:val="005A5F75"/>
    <w:rsid w:val="005A64FF"/>
    <w:rsid w:val="005A7FD2"/>
    <w:rsid w:val="005B14BB"/>
    <w:rsid w:val="005B1797"/>
    <w:rsid w:val="005B18D8"/>
    <w:rsid w:val="005B1CFC"/>
    <w:rsid w:val="005B1DD6"/>
    <w:rsid w:val="005B1E95"/>
    <w:rsid w:val="005B20E7"/>
    <w:rsid w:val="005B598A"/>
    <w:rsid w:val="005B6B3E"/>
    <w:rsid w:val="005B7350"/>
    <w:rsid w:val="005C1C00"/>
    <w:rsid w:val="005C1E31"/>
    <w:rsid w:val="005C2865"/>
    <w:rsid w:val="005C4093"/>
    <w:rsid w:val="005C4C12"/>
    <w:rsid w:val="005C569A"/>
    <w:rsid w:val="005C6159"/>
    <w:rsid w:val="005C6B8D"/>
    <w:rsid w:val="005D00A5"/>
    <w:rsid w:val="005D00D6"/>
    <w:rsid w:val="005D077F"/>
    <w:rsid w:val="005D07B2"/>
    <w:rsid w:val="005D0D93"/>
    <w:rsid w:val="005D11DA"/>
    <w:rsid w:val="005D1A14"/>
    <w:rsid w:val="005D26DF"/>
    <w:rsid w:val="005D2EDB"/>
    <w:rsid w:val="005D3674"/>
    <w:rsid w:val="005D36B1"/>
    <w:rsid w:val="005D4D30"/>
    <w:rsid w:val="005D4D37"/>
    <w:rsid w:val="005D4DAF"/>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66B"/>
    <w:rsid w:val="005E3FC4"/>
    <w:rsid w:val="005E414C"/>
    <w:rsid w:val="005E4C8D"/>
    <w:rsid w:val="005E573E"/>
    <w:rsid w:val="005E5FFF"/>
    <w:rsid w:val="005E61FD"/>
    <w:rsid w:val="005E6606"/>
    <w:rsid w:val="005E6D42"/>
    <w:rsid w:val="005E79C4"/>
    <w:rsid w:val="005F1339"/>
    <w:rsid w:val="005F1793"/>
    <w:rsid w:val="005F1B96"/>
    <w:rsid w:val="005F1DBB"/>
    <w:rsid w:val="005F1F95"/>
    <w:rsid w:val="005F35FC"/>
    <w:rsid w:val="005F3802"/>
    <w:rsid w:val="005F425D"/>
    <w:rsid w:val="005F5280"/>
    <w:rsid w:val="005F53F2"/>
    <w:rsid w:val="005F5B0F"/>
    <w:rsid w:val="005F723B"/>
    <w:rsid w:val="005F7318"/>
    <w:rsid w:val="005F7C1D"/>
    <w:rsid w:val="00600DD3"/>
    <w:rsid w:val="006036F7"/>
    <w:rsid w:val="00603A00"/>
    <w:rsid w:val="0060505A"/>
    <w:rsid w:val="0060526C"/>
    <w:rsid w:val="00606328"/>
    <w:rsid w:val="00606479"/>
    <w:rsid w:val="0060652B"/>
    <w:rsid w:val="00606B84"/>
    <w:rsid w:val="0060715C"/>
    <w:rsid w:val="006077A5"/>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9D2"/>
    <w:rsid w:val="00635D52"/>
    <w:rsid w:val="006368CC"/>
    <w:rsid w:val="00637DAB"/>
    <w:rsid w:val="00640081"/>
    <w:rsid w:val="00640568"/>
    <w:rsid w:val="00641AD5"/>
    <w:rsid w:val="00642EE5"/>
    <w:rsid w:val="00642EFE"/>
    <w:rsid w:val="00644CE2"/>
    <w:rsid w:val="00646020"/>
    <w:rsid w:val="006460EB"/>
    <w:rsid w:val="0064799A"/>
    <w:rsid w:val="00647B5C"/>
    <w:rsid w:val="00650073"/>
    <w:rsid w:val="00650458"/>
    <w:rsid w:val="006505D2"/>
    <w:rsid w:val="00651408"/>
    <w:rsid w:val="00651E02"/>
    <w:rsid w:val="0065201C"/>
    <w:rsid w:val="006521E5"/>
    <w:rsid w:val="00653219"/>
    <w:rsid w:val="00653854"/>
    <w:rsid w:val="00654ADD"/>
    <w:rsid w:val="00654D3D"/>
    <w:rsid w:val="00655DB6"/>
    <w:rsid w:val="00655E71"/>
    <w:rsid w:val="00655EBD"/>
    <w:rsid w:val="006568C9"/>
    <w:rsid w:val="00657F32"/>
    <w:rsid w:val="006607D5"/>
    <w:rsid w:val="006608AD"/>
    <w:rsid w:val="006618DE"/>
    <w:rsid w:val="00662165"/>
    <w:rsid w:val="00662233"/>
    <w:rsid w:val="00662529"/>
    <w:rsid w:val="00662623"/>
    <w:rsid w:val="0066349B"/>
    <w:rsid w:val="006643B5"/>
    <w:rsid w:val="006647B9"/>
    <w:rsid w:val="00664A10"/>
    <w:rsid w:val="006657A3"/>
    <w:rsid w:val="006657EE"/>
    <w:rsid w:val="00667A56"/>
    <w:rsid w:val="0067102D"/>
    <w:rsid w:val="00671A82"/>
    <w:rsid w:val="0067229B"/>
    <w:rsid w:val="00672968"/>
    <w:rsid w:val="00674358"/>
    <w:rsid w:val="0067579A"/>
    <w:rsid w:val="00676178"/>
    <w:rsid w:val="00676337"/>
    <w:rsid w:val="00677658"/>
    <w:rsid w:val="00677C72"/>
    <w:rsid w:val="006818C6"/>
    <w:rsid w:val="00682477"/>
    <w:rsid w:val="00685954"/>
    <w:rsid w:val="00685962"/>
    <w:rsid w:val="00685A30"/>
    <w:rsid w:val="00685C48"/>
    <w:rsid w:val="00685FE6"/>
    <w:rsid w:val="00686AE3"/>
    <w:rsid w:val="00691009"/>
    <w:rsid w:val="006912BB"/>
    <w:rsid w:val="00692C09"/>
    <w:rsid w:val="00692FA3"/>
    <w:rsid w:val="00693444"/>
    <w:rsid w:val="00693C4E"/>
    <w:rsid w:val="006953B6"/>
    <w:rsid w:val="0069568D"/>
    <w:rsid w:val="0069599B"/>
    <w:rsid w:val="006968E8"/>
    <w:rsid w:val="00697140"/>
    <w:rsid w:val="00697C38"/>
    <w:rsid w:val="006A0728"/>
    <w:rsid w:val="006A0D8B"/>
    <w:rsid w:val="006A0F27"/>
    <w:rsid w:val="006A134C"/>
    <w:rsid w:val="006A14B3"/>
    <w:rsid w:val="006A1922"/>
    <w:rsid w:val="006A1F61"/>
    <w:rsid w:val="006A26BE"/>
    <w:rsid w:val="006A2D46"/>
    <w:rsid w:val="006A475C"/>
    <w:rsid w:val="006A6861"/>
    <w:rsid w:val="006A699C"/>
    <w:rsid w:val="006A6D19"/>
    <w:rsid w:val="006A7FAF"/>
    <w:rsid w:val="006B0116"/>
    <w:rsid w:val="006B0566"/>
    <w:rsid w:val="006B1B01"/>
    <w:rsid w:val="006B21AF"/>
    <w:rsid w:val="006B2824"/>
    <w:rsid w:val="006B2F02"/>
    <w:rsid w:val="006B32F5"/>
    <w:rsid w:val="006B3C3D"/>
    <w:rsid w:val="006B3E66"/>
    <w:rsid w:val="006B3FAE"/>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1F14"/>
    <w:rsid w:val="006C2178"/>
    <w:rsid w:val="006C3115"/>
    <w:rsid w:val="006C3873"/>
    <w:rsid w:val="006C3909"/>
    <w:rsid w:val="006C4169"/>
    <w:rsid w:val="006C47B0"/>
    <w:rsid w:val="006C47F0"/>
    <w:rsid w:val="006C53B6"/>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D7880"/>
    <w:rsid w:val="006E06F0"/>
    <w:rsid w:val="006E0CC2"/>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6F73E6"/>
    <w:rsid w:val="006F77D7"/>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14A"/>
    <w:rsid w:val="00711C73"/>
    <w:rsid w:val="00712311"/>
    <w:rsid w:val="00712DB8"/>
    <w:rsid w:val="00712DEB"/>
    <w:rsid w:val="007131F4"/>
    <w:rsid w:val="00714C96"/>
    <w:rsid w:val="007154FC"/>
    <w:rsid w:val="0071687B"/>
    <w:rsid w:val="0071689A"/>
    <w:rsid w:val="00716F47"/>
    <w:rsid w:val="007204FD"/>
    <w:rsid w:val="007210AC"/>
    <w:rsid w:val="007214B3"/>
    <w:rsid w:val="00721CBC"/>
    <w:rsid w:val="007224D2"/>
    <w:rsid w:val="00722665"/>
    <w:rsid w:val="00723462"/>
    <w:rsid w:val="00723C46"/>
    <w:rsid w:val="007248F1"/>
    <w:rsid w:val="00725ED3"/>
    <w:rsid w:val="007268F5"/>
    <w:rsid w:val="007279A6"/>
    <w:rsid w:val="00730556"/>
    <w:rsid w:val="00731BD1"/>
    <w:rsid w:val="00731D26"/>
    <w:rsid w:val="007320DA"/>
    <w:rsid w:val="0073255D"/>
    <w:rsid w:val="00733177"/>
    <w:rsid w:val="00734975"/>
    <w:rsid w:val="00734A5D"/>
    <w:rsid w:val="00735365"/>
    <w:rsid w:val="00736A43"/>
    <w:rsid w:val="00737986"/>
    <w:rsid w:val="00737B2F"/>
    <w:rsid w:val="00737D93"/>
    <w:rsid w:val="00737F14"/>
    <w:rsid w:val="00740036"/>
    <w:rsid w:val="00740919"/>
    <w:rsid w:val="0074145B"/>
    <w:rsid w:val="00741BB7"/>
    <w:rsid w:val="00742929"/>
    <w:rsid w:val="00742A10"/>
    <w:rsid w:val="00742FA7"/>
    <w:rsid w:val="007431AB"/>
    <w:rsid w:val="0074334C"/>
    <w:rsid w:val="00744742"/>
    <w:rsid w:val="00744D01"/>
    <w:rsid w:val="00745561"/>
    <w:rsid w:val="007458C9"/>
    <w:rsid w:val="007475A1"/>
    <w:rsid w:val="00747893"/>
    <w:rsid w:val="007478B5"/>
    <w:rsid w:val="00750406"/>
    <w:rsid w:val="0075067F"/>
    <w:rsid w:val="00750AED"/>
    <w:rsid w:val="00751116"/>
    <w:rsid w:val="00751D05"/>
    <w:rsid w:val="007525C0"/>
    <w:rsid w:val="00752C64"/>
    <w:rsid w:val="00753C9B"/>
    <w:rsid w:val="00753E6E"/>
    <w:rsid w:val="00753F93"/>
    <w:rsid w:val="007542A6"/>
    <w:rsid w:val="00754697"/>
    <w:rsid w:val="007547BE"/>
    <w:rsid w:val="00754E46"/>
    <w:rsid w:val="007554B5"/>
    <w:rsid w:val="00755AA2"/>
    <w:rsid w:val="00757100"/>
    <w:rsid w:val="00757281"/>
    <w:rsid w:val="007579D0"/>
    <w:rsid w:val="00757A3F"/>
    <w:rsid w:val="00757D6C"/>
    <w:rsid w:val="007602A3"/>
    <w:rsid w:val="00760462"/>
    <w:rsid w:val="007607B8"/>
    <w:rsid w:val="00760CCC"/>
    <w:rsid w:val="00760E9B"/>
    <w:rsid w:val="00761986"/>
    <w:rsid w:val="00761A3A"/>
    <w:rsid w:val="007622B8"/>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6FD"/>
    <w:rsid w:val="007811AE"/>
    <w:rsid w:val="007813EB"/>
    <w:rsid w:val="00781688"/>
    <w:rsid w:val="00782D3C"/>
    <w:rsid w:val="00782F48"/>
    <w:rsid w:val="0078375F"/>
    <w:rsid w:val="0078387F"/>
    <w:rsid w:val="007839E7"/>
    <w:rsid w:val="00784B86"/>
    <w:rsid w:val="00784CB7"/>
    <w:rsid w:val="0078543B"/>
    <w:rsid w:val="0078575D"/>
    <w:rsid w:val="00785E88"/>
    <w:rsid w:val="007862B1"/>
    <w:rsid w:val="00786DDF"/>
    <w:rsid w:val="0078774A"/>
    <w:rsid w:val="007912D3"/>
    <w:rsid w:val="00791764"/>
    <w:rsid w:val="00792DAF"/>
    <w:rsid w:val="007930CD"/>
    <w:rsid w:val="00793108"/>
    <w:rsid w:val="00793BF7"/>
    <w:rsid w:val="00793E8B"/>
    <w:rsid w:val="007942E8"/>
    <w:rsid w:val="00794790"/>
    <w:rsid w:val="00794CDD"/>
    <w:rsid w:val="0079574B"/>
    <w:rsid w:val="00796076"/>
    <w:rsid w:val="007961A6"/>
    <w:rsid w:val="007968A3"/>
    <w:rsid w:val="0079727E"/>
    <w:rsid w:val="00797894"/>
    <w:rsid w:val="007A16FB"/>
    <w:rsid w:val="007A1BC8"/>
    <w:rsid w:val="007A1F42"/>
    <w:rsid w:val="007A2020"/>
    <w:rsid w:val="007A2E03"/>
    <w:rsid w:val="007A2E3D"/>
    <w:rsid w:val="007A2FC9"/>
    <w:rsid w:val="007A3EE6"/>
    <w:rsid w:val="007A3F75"/>
    <w:rsid w:val="007A4BB9"/>
    <w:rsid w:val="007A518F"/>
    <w:rsid w:val="007A5810"/>
    <w:rsid w:val="007A5D9F"/>
    <w:rsid w:val="007A5E2D"/>
    <w:rsid w:val="007A7175"/>
    <w:rsid w:val="007A7DEB"/>
    <w:rsid w:val="007B02CE"/>
    <w:rsid w:val="007B188A"/>
    <w:rsid w:val="007B1D51"/>
    <w:rsid w:val="007B203B"/>
    <w:rsid w:val="007B207A"/>
    <w:rsid w:val="007B2E21"/>
    <w:rsid w:val="007B36E4"/>
    <w:rsid w:val="007B3D9D"/>
    <w:rsid w:val="007B6160"/>
    <w:rsid w:val="007B6811"/>
    <w:rsid w:val="007B6A2D"/>
    <w:rsid w:val="007B70B2"/>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352"/>
    <w:rsid w:val="007D058E"/>
    <w:rsid w:val="007D0927"/>
    <w:rsid w:val="007D0C96"/>
    <w:rsid w:val="007D108C"/>
    <w:rsid w:val="007D1213"/>
    <w:rsid w:val="007D12B1"/>
    <w:rsid w:val="007D13EE"/>
    <w:rsid w:val="007D1CD8"/>
    <w:rsid w:val="007D2B56"/>
    <w:rsid w:val="007D34E7"/>
    <w:rsid w:val="007D3AF9"/>
    <w:rsid w:val="007D3E45"/>
    <w:rsid w:val="007D4017"/>
    <w:rsid w:val="007D716A"/>
    <w:rsid w:val="007D7707"/>
    <w:rsid w:val="007E0DD7"/>
    <w:rsid w:val="007E0E5F"/>
    <w:rsid w:val="007E0EA0"/>
    <w:rsid w:val="007E0EB8"/>
    <w:rsid w:val="007E15A7"/>
    <w:rsid w:val="007E1A5C"/>
    <w:rsid w:val="007E238F"/>
    <w:rsid w:val="007E2DA4"/>
    <w:rsid w:val="007E39F5"/>
    <w:rsid w:val="007E3AEE"/>
    <w:rsid w:val="007E46FE"/>
    <w:rsid w:val="007E4F0F"/>
    <w:rsid w:val="007E6804"/>
    <w:rsid w:val="007E6E01"/>
    <w:rsid w:val="007E799F"/>
    <w:rsid w:val="007F12DE"/>
    <w:rsid w:val="007F1314"/>
    <w:rsid w:val="007F1F51"/>
    <w:rsid w:val="007F281F"/>
    <w:rsid w:val="007F29BB"/>
    <w:rsid w:val="007F3495"/>
    <w:rsid w:val="007F3D95"/>
    <w:rsid w:val="007F445C"/>
    <w:rsid w:val="007F503F"/>
    <w:rsid w:val="007F5A5F"/>
    <w:rsid w:val="007F6033"/>
    <w:rsid w:val="007F6722"/>
    <w:rsid w:val="007F6A3F"/>
    <w:rsid w:val="008011E4"/>
    <w:rsid w:val="008013DA"/>
    <w:rsid w:val="00802147"/>
    <w:rsid w:val="0080437A"/>
    <w:rsid w:val="00804696"/>
    <w:rsid w:val="00805326"/>
    <w:rsid w:val="00805DEA"/>
    <w:rsid w:val="008061D6"/>
    <w:rsid w:val="00806303"/>
    <w:rsid w:val="008069F0"/>
    <w:rsid w:val="00806DE4"/>
    <w:rsid w:val="00807178"/>
    <w:rsid w:val="0080763E"/>
    <w:rsid w:val="00807860"/>
    <w:rsid w:val="00807F1E"/>
    <w:rsid w:val="00807F3B"/>
    <w:rsid w:val="008105B4"/>
    <w:rsid w:val="00810640"/>
    <w:rsid w:val="00811D16"/>
    <w:rsid w:val="0081201B"/>
    <w:rsid w:val="008128C9"/>
    <w:rsid w:val="00813F7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5F4F"/>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8D1"/>
    <w:rsid w:val="00847EB9"/>
    <w:rsid w:val="008504E0"/>
    <w:rsid w:val="00850570"/>
    <w:rsid w:val="00850857"/>
    <w:rsid w:val="008510F1"/>
    <w:rsid w:val="0085236E"/>
    <w:rsid w:val="00852545"/>
    <w:rsid w:val="00852DFC"/>
    <w:rsid w:val="00853479"/>
    <w:rsid w:val="00853563"/>
    <w:rsid w:val="00854035"/>
    <w:rsid w:val="008545DF"/>
    <w:rsid w:val="008546A0"/>
    <w:rsid w:val="00854DCD"/>
    <w:rsid w:val="0085527A"/>
    <w:rsid w:val="008558B3"/>
    <w:rsid w:val="00855F55"/>
    <w:rsid w:val="0085683F"/>
    <w:rsid w:val="008568E9"/>
    <w:rsid w:val="00856FDE"/>
    <w:rsid w:val="0085736F"/>
    <w:rsid w:val="00857BF8"/>
    <w:rsid w:val="0086004A"/>
    <w:rsid w:val="008601B2"/>
    <w:rsid w:val="008602B0"/>
    <w:rsid w:val="0086059D"/>
    <w:rsid w:val="008607A9"/>
    <w:rsid w:val="00860B3B"/>
    <w:rsid w:val="00861BEB"/>
    <w:rsid w:val="00862230"/>
    <w:rsid w:val="008626E5"/>
    <w:rsid w:val="008628CD"/>
    <w:rsid w:val="008628EC"/>
    <w:rsid w:val="00862B55"/>
    <w:rsid w:val="0086462D"/>
    <w:rsid w:val="0086463D"/>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4DAE"/>
    <w:rsid w:val="00886035"/>
    <w:rsid w:val="00886AA6"/>
    <w:rsid w:val="00886E87"/>
    <w:rsid w:val="00886EFE"/>
    <w:rsid w:val="008870AF"/>
    <w:rsid w:val="00887807"/>
    <w:rsid w:val="008912A4"/>
    <w:rsid w:val="008916DE"/>
    <w:rsid w:val="008920F8"/>
    <w:rsid w:val="0089384E"/>
    <w:rsid w:val="00893E05"/>
    <w:rsid w:val="008957DB"/>
    <w:rsid w:val="00895B57"/>
    <w:rsid w:val="00896212"/>
    <w:rsid w:val="0089622B"/>
    <w:rsid w:val="00896A13"/>
    <w:rsid w:val="008A0698"/>
    <w:rsid w:val="008A0AF2"/>
    <w:rsid w:val="008A120F"/>
    <w:rsid w:val="008A1E8D"/>
    <w:rsid w:val="008A24FA"/>
    <w:rsid w:val="008A2C22"/>
    <w:rsid w:val="008A2FF1"/>
    <w:rsid w:val="008A345D"/>
    <w:rsid w:val="008A3652"/>
    <w:rsid w:val="008A3C43"/>
    <w:rsid w:val="008A403C"/>
    <w:rsid w:val="008A4DA3"/>
    <w:rsid w:val="008A4FFE"/>
    <w:rsid w:val="008A56AD"/>
    <w:rsid w:val="008A5CEA"/>
    <w:rsid w:val="008A6CB4"/>
    <w:rsid w:val="008A73D0"/>
    <w:rsid w:val="008A7905"/>
    <w:rsid w:val="008B12AF"/>
    <w:rsid w:val="008B1605"/>
    <w:rsid w:val="008B1B4F"/>
    <w:rsid w:val="008B1EA0"/>
    <w:rsid w:val="008B3AFA"/>
    <w:rsid w:val="008B4DB1"/>
    <w:rsid w:val="008B4FDA"/>
    <w:rsid w:val="008B5049"/>
    <w:rsid w:val="008B57F4"/>
    <w:rsid w:val="008B62FE"/>
    <w:rsid w:val="008B73CD"/>
    <w:rsid w:val="008C0804"/>
    <w:rsid w:val="008C0E12"/>
    <w:rsid w:val="008C17DA"/>
    <w:rsid w:val="008C1D72"/>
    <w:rsid w:val="008C2BB7"/>
    <w:rsid w:val="008C2E27"/>
    <w:rsid w:val="008C343E"/>
    <w:rsid w:val="008C353D"/>
    <w:rsid w:val="008C417C"/>
    <w:rsid w:val="008C5FC1"/>
    <w:rsid w:val="008C6A78"/>
    <w:rsid w:val="008C750C"/>
    <w:rsid w:val="008D0121"/>
    <w:rsid w:val="008D0FB6"/>
    <w:rsid w:val="008D11AA"/>
    <w:rsid w:val="008D2411"/>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DC"/>
    <w:rsid w:val="008E3548"/>
    <w:rsid w:val="008E38E6"/>
    <w:rsid w:val="008E3B1B"/>
    <w:rsid w:val="008E4010"/>
    <w:rsid w:val="008E40AD"/>
    <w:rsid w:val="008E43BF"/>
    <w:rsid w:val="008E4477"/>
    <w:rsid w:val="008E4A90"/>
    <w:rsid w:val="008E4CA9"/>
    <w:rsid w:val="008E5B7C"/>
    <w:rsid w:val="008E5C09"/>
    <w:rsid w:val="008E5C68"/>
    <w:rsid w:val="008E60B3"/>
    <w:rsid w:val="008E6F39"/>
    <w:rsid w:val="008E7E43"/>
    <w:rsid w:val="008F0FA2"/>
    <w:rsid w:val="008F13BF"/>
    <w:rsid w:val="008F1751"/>
    <w:rsid w:val="008F2365"/>
    <w:rsid w:val="008F2B76"/>
    <w:rsid w:val="008F527F"/>
    <w:rsid w:val="008F556C"/>
    <w:rsid w:val="008F6B74"/>
    <w:rsid w:val="009021FE"/>
    <w:rsid w:val="00902BB9"/>
    <w:rsid w:val="00902D0C"/>
    <w:rsid w:val="009037A3"/>
    <w:rsid w:val="00903898"/>
    <w:rsid w:val="0090481C"/>
    <w:rsid w:val="00904926"/>
    <w:rsid w:val="0090510C"/>
    <w:rsid w:val="00905984"/>
    <w:rsid w:val="00906104"/>
    <w:rsid w:val="00906204"/>
    <w:rsid w:val="00906352"/>
    <w:rsid w:val="00906D65"/>
    <w:rsid w:val="00910300"/>
    <w:rsid w:val="0091042F"/>
    <w:rsid w:val="0091064F"/>
    <w:rsid w:val="00910F71"/>
    <w:rsid w:val="009114A5"/>
    <w:rsid w:val="009123CA"/>
    <w:rsid w:val="00915104"/>
    <w:rsid w:val="00915337"/>
    <w:rsid w:val="0091536E"/>
    <w:rsid w:val="009160C2"/>
    <w:rsid w:val="009165A7"/>
    <w:rsid w:val="00916A53"/>
    <w:rsid w:val="00917234"/>
    <w:rsid w:val="0091775C"/>
    <w:rsid w:val="00917FAA"/>
    <w:rsid w:val="00920009"/>
    <w:rsid w:val="00921032"/>
    <w:rsid w:val="00922306"/>
    <w:rsid w:val="009229DF"/>
    <w:rsid w:val="00926875"/>
    <w:rsid w:val="009312A9"/>
    <w:rsid w:val="00931A1F"/>
    <w:rsid w:val="00932E8F"/>
    <w:rsid w:val="00933457"/>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4144"/>
    <w:rsid w:val="0094684E"/>
    <w:rsid w:val="009471C4"/>
    <w:rsid w:val="00947D03"/>
    <w:rsid w:val="00951393"/>
    <w:rsid w:val="0095176C"/>
    <w:rsid w:val="0095199F"/>
    <w:rsid w:val="00952549"/>
    <w:rsid w:val="00952593"/>
    <w:rsid w:val="009535ED"/>
    <w:rsid w:val="00953F12"/>
    <w:rsid w:val="00954B19"/>
    <w:rsid w:val="00954B56"/>
    <w:rsid w:val="00954F59"/>
    <w:rsid w:val="009559AB"/>
    <w:rsid w:val="00955A1E"/>
    <w:rsid w:val="00955CC1"/>
    <w:rsid w:val="00955E87"/>
    <w:rsid w:val="00956D11"/>
    <w:rsid w:val="00957967"/>
    <w:rsid w:val="00960802"/>
    <w:rsid w:val="00961895"/>
    <w:rsid w:val="00962585"/>
    <w:rsid w:val="00962791"/>
    <w:rsid w:val="00962A76"/>
    <w:rsid w:val="00963E00"/>
    <w:rsid w:val="009647B3"/>
    <w:rsid w:val="009648D5"/>
    <w:rsid w:val="009650A0"/>
    <w:rsid w:val="00965350"/>
    <w:rsid w:val="00965B76"/>
    <w:rsid w:val="00965E05"/>
    <w:rsid w:val="00965FCF"/>
    <w:rsid w:val="009666E0"/>
    <w:rsid w:val="00966FA0"/>
    <w:rsid w:val="00971CAE"/>
    <w:rsid w:val="009724A5"/>
    <w:rsid w:val="00972668"/>
    <w:rsid w:val="009732B6"/>
    <w:rsid w:val="00973601"/>
    <w:rsid w:val="0097362A"/>
    <w:rsid w:val="00973BAB"/>
    <w:rsid w:val="00973FB1"/>
    <w:rsid w:val="009750D7"/>
    <w:rsid w:val="00975F7E"/>
    <w:rsid w:val="00976CDA"/>
    <w:rsid w:val="009771B9"/>
    <w:rsid w:val="009775DB"/>
    <w:rsid w:val="009813C4"/>
    <w:rsid w:val="00981540"/>
    <w:rsid w:val="0098244A"/>
    <w:rsid w:val="00983AF5"/>
    <w:rsid w:val="00984456"/>
    <w:rsid w:val="00984BDB"/>
    <w:rsid w:val="00985291"/>
    <w:rsid w:val="00987408"/>
    <w:rsid w:val="00987D3E"/>
    <w:rsid w:val="00987E76"/>
    <w:rsid w:val="00990375"/>
    <w:rsid w:val="00990561"/>
    <w:rsid w:val="00990C42"/>
    <w:rsid w:val="009911F4"/>
    <w:rsid w:val="00993191"/>
    <w:rsid w:val="00993B84"/>
    <w:rsid w:val="00993BA8"/>
    <w:rsid w:val="00994A77"/>
    <w:rsid w:val="00995045"/>
    <w:rsid w:val="00995CAF"/>
    <w:rsid w:val="009968BA"/>
    <w:rsid w:val="00996C19"/>
    <w:rsid w:val="00997050"/>
    <w:rsid w:val="009970B4"/>
    <w:rsid w:val="00997686"/>
    <w:rsid w:val="009976FD"/>
    <w:rsid w:val="009A05AC"/>
    <w:rsid w:val="009A171D"/>
    <w:rsid w:val="009A1B95"/>
    <w:rsid w:val="009A2706"/>
    <w:rsid w:val="009A2FDE"/>
    <w:rsid w:val="009A30B4"/>
    <w:rsid w:val="009A30B5"/>
    <w:rsid w:val="009A4931"/>
    <w:rsid w:val="009A5190"/>
    <w:rsid w:val="009A5832"/>
    <w:rsid w:val="009A73D5"/>
    <w:rsid w:val="009A7602"/>
    <w:rsid w:val="009A7628"/>
    <w:rsid w:val="009A796C"/>
    <w:rsid w:val="009A7E8F"/>
    <w:rsid w:val="009B0273"/>
    <w:rsid w:val="009B0824"/>
    <w:rsid w:val="009B0DA1"/>
    <w:rsid w:val="009B1175"/>
    <w:rsid w:val="009B3450"/>
    <w:rsid w:val="009B3CA3"/>
    <w:rsid w:val="009B4312"/>
    <w:rsid w:val="009B50F0"/>
    <w:rsid w:val="009B5889"/>
    <w:rsid w:val="009B58F7"/>
    <w:rsid w:val="009B5ED1"/>
    <w:rsid w:val="009B6D58"/>
    <w:rsid w:val="009C03F8"/>
    <w:rsid w:val="009C1A9B"/>
    <w:rsid w:val="009C1D0F"/>
    <w:rsid w:val="009C357A"/>
    <w:rsid w:val="009C370D"/>
    <w:rsid w:val="009C3A21"/>
    <w:rsid w:val="009C3B73"/>
    <w:rsid w:val="009C3EC5"/>
    <w:rsid w:val="009C4358"/>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6D"/>
    <w:rsid w:val="009E38B9"/>
    <w:rsid w:val="009E402F"/>
    <w:rsid w:val="009E43E3"/>
    <w:rsid w:val="009E45F3"/>
    <w:rsid w:val="009E4A0F"/>
    <w:rsid w:val="009E4D53"/>
    <w:rsid w:val="009E7100"/>
    <w:rsid w:val="009F0660"/>
    <w:rsid w:val="009F06BA"/>
    <w:rsid w:val="009F18D0"/>
    <w:rsid w:val="009F1EDC"/>
    <w:rsid w:val="009F1FF7"/>
    <w:rsid w:val="009F337A"/>
    <w:rsid w:val="009F3E73"/>
    <w:rsid w:val="009F4638"/>
    <w:rsid w:val="009F5D9B"/>
    <w:rsid w:val="009F64A7"/>
    <w:rsid w:val="009F7683"/>
    <w:rsid w:val="009F7C54"/>
    <w:rsid w:val="009F7D78"/>
    <w:rsid w:val="00A00BCA"/>
    <w:rsid w:val="00A00D05"/>
    <w:rsid w:val="00A00E74"/>
    <w:rsid w:val="00A0285A"/>
    <w:rsid w:val="00A02A15"/>
    <w:rsid w:val="00A04DB0"/>
    <w:rsid w:val="00A05038"/>
    <w:rsid w:val="00A06957"/>
    <w:rsid w:val="00A0752B"/>
    <w:rsid w:val="00A10D1E"/>
    <w:rsid w:val="00A10D1F"/>
    <w:rsid w:val="00A112E2"/>
    <w:rsid w:val="00A1152B"/>
    <w:rsid w:val="00A11BD0"/>
    <w:rsid w:val="00A11F49"/>
    <w:rsid w:val="00A1295D"/>
    <w:rsid w:val="00A12A5E"/>
    <w:rsid w:val="00A12C95"/>
    <w:rsid w:val="00A12E9C"/>
    <w:rsid w:val="00A132C6"/>
    <w:rsid w:val="00A14ED9"/>
    <w:rsid w:val="00A150A9"/>
    <w:rsid w:val="00A1623D"/>
    <w:rsid w:val="00A174F2"/>
    <w:rsid w:val="00A20B69"/>
    <w:rsid w:val="00A20F71"/>
    <w:rsid w:val="00A222D7"/>
    <w:rsid w:val="00A22548"/>
    <w:rsid w:val="00A225C7"/>
    <w:rsid w:val="00A22EB5"/>
    <w:rsid w:val="00A24827"/>
    <w:rsid w:val="00A249DB"/>
    <w:rsid w:val="00A24F80"/>
    <w:rsid w:val="00A250D5"/>
    <w:rsid w:val="00A2771F"/>
    <w:rsid w:val="00A27FAF"/>
    <w:rsid w:val="00A3062D"/>
    <w:rsid w:val="00A30B3F"/>
    <w:rsid w:val="00A3123D"/>
    <w:rsid w:val="00A31759"/>
    <w:rsid w:val="00A31A12"/>
    <w:rsid w:val="00A31F51"/>
    <w:rsid w:val="00A3284C"/>
    <w:rsid w:val="00A33BE8"/>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2E4"/>
    <w:rsid w:val="00A463B2"/>
    <w:rsid w:val="00A4729F"/>
    <w:rsid w:val="00A5050E"/>
    <w:rsid w:val="00A51B73"/>
    <w:rsid w:val="00A51D7C"/>
    <w:rsid w:val="00A52061"/>
    <w:rsid w:val="00A524AC"/>
    <w:rsid w:val="00A5292D"/>
    <w:rsid w:val="00A530B3"/>
    <w:rsid w:val="00A5473D"/>
    <w:rsid w:val="00A54C71"/>
    <w:rsid w:val="00A5512C"/>
    <w:rsid w:val="00A558B9"/>
    <w:rsid w:val="00A55E59"/>
    <w:rsid w:val="00A55FEE"/>
    <w:rsid w:val="00A57158"/>
    <w:rsid w:val="00A572D8"/>
    <w:rsid w:val="00A61746"/>
    <w:rsid w:val="00A619F2"/>
    <w:rsid w:val="00A61F96"/>
    <w:rsid w:val="00A63118"/>
    <w:rsid w:val="00A63445"/>
    <w:rsid w:val="00A63EB8"/>
    <w:rsid w:val="00A64109"/>
    <w:rsid w:val="00A64339"/>
    <w:rsid w:val="00A64964"/>
    <w:rsid w:val="00A65307"/>
    <w:rsid w:val="00A65C38"/>
    <w:rsid w:val="00A660E4"/>
    <w:rsid w:val="00A66431"/>
    <w:rsid w:val="00A6756D"/>
    <w:rsid w:val="00A67EAC"/>
    <w:rsid w:val="00A70355"/>
    <w:rsid w:val="00A7178B"/>
    <w:rsid w:val="00A71BBC"/>
    <w:rsid w:val="00A725AA"/>
    <w:rsid w:val="00A731B5"/>
    <w:rsid w:val="00A73661"/>
    <w:rsid w:val="00A738F6"/>
    <w:rsid w:val="00A73CE7"/>
    <w:rsid w:val="00A747D4"/>
    <w:rsid w:val="00A74B2F"/>
    <w:rsid w:val="00A74D0E"/>
    <w:rsid w:val="00A76200"/>
    <w:rsid w:val="00A76C15"/>
    <w:rsid w:val="00A779D8"/>
    <w:rsid w:val="00A77A26"/>
    <w:rsid w:val="00A801D8"/>
    <w:rsid w:val="00A8134C"/>
    <w:rsid w:val="00A81620"/>
    <w:rsid w:val="00A81DD5"/>
    <w:rsid w:val="00A8328A"/>
    <w:rsid w:val="00A84545"/>
    <w:rsid w:val="00A85E5D"/>
    <w:rsid w:val="00A86963"/>
    <w:rsid w:val="00A86A01"/>
    <w:rsid w:val="00A87140"/>
    <w:rsid w:val="00A905A7"/>
    <w:rsid w:val="00A91202"/>
    <w:rsid w:val="00A919FA"/>
    <w:rsid w:val="00A921FD"/>
    <w:rsid w:val="00A921FF"/>
    <w:rsid w:val="00A935CC"/>
    <w:rsid w:val="00A93710"/>
    <w:rsid w:val="00A938FA"/>
    <w:rsid w:val="00A95727"/>
    <w:rsid w:val="00A95794"/>
    <w:rsid w:val="00A95C09"/>
    <w:rsid w:val="00A96293"/>
    <w:rsid w:val="00A96817"/>
    <w:rsid w:val="00A9786A"/>
    <w:rsid w:val="00AA0AD8"/>
    <w:rsid w:val="00AA0F00"/>
    <w:rsid w:val="00AA0F7B"/>
    <w:rsid w:val="00AA13E4"/>
    <w:rsid w:val="00AA1568"/>
    <w:rsid w:val="00AA18C8"/>
    <w:rsid w:val="00AA1BBF"/>
    <w:rsid w:val="00AA1CA1"/>
    <w:rsid w:val="00AA3583"/>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2DE1"/>
    <w:rsid w:val="00AB3FFE"/>
    <w:rsid w:val="00AB5AF2"/>
    <w:rsid w:val="00AB5D5B"/>
    <w:rsid w:val="00AB5E50"/>
    <w:rsid w:val="00AB64C0"/>
    <w:rsid w:val="00AB77E2"/>
    <w:rsid w:val="00AB7D2E"/>
    <w:rsid w:val="00AC082E"/>
    <w:rsid w:val="00AC3708"/>
    <w:rsid w:val="00AC3E39"/>
    <w:rsid w:val="00AC3F2F"/>
    <w:rsid w:val="00AC45C7"/>
    <w:rsid w:val="00AC4A7E"/>
    <w:rsid w:val="00AC4EAF"/>
    <w:rsid w:val="00AC501C"/>
    <w:rsid w:val="00AC5807"/>
    <w:rsid w:val="00AC743C"/>
    <w:rsid w:val="00AC7A2E"/>
    <w:rsid w:val="00AD0AB3"/>
    <w:rsid w:val="00AD0BEB"/>
    <w:rsid w:val="00AD1BFE"/>
    <w:rsid w:val="00AD305B"/>
    <w:rsid w:val="00AD34C9"/>
    <w:rsid w:val="00AD401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1EFE"/>
    <w:rsid w:val="00AF20D6"/>
    <w:rsid w:val="00AF2160"/>
    <w:rsid w:val="00AF2710"/>
    <w:rsid w:val="00AF27D0"/>
    <w:rsid w:val="00AF4C36"/>
    <w:rsid w:val="00AF4E1A"/>
    <w:rsid w:val="00AF4E29"/>
    <w:rsid w:val="00AF541C"/>
    <w:rsid w:val="00AF564E"/>
    <w:rsid w:val="00AF582B"/>
    <w:rsid w:val="00AF591C"/>
    <w:rsid w:val="00AF5B0F"/>
    <w:rsid w:val="00AF5CA3"/>
    <w:rsid w:val="00AF7BE8"/>
    <w:rsid w:val="00B011DF"/>
    <w:rsid w:val="00B01545"/>
    <w:rsid w:val="00B01568"/>
    <w:rsid w:val="00B01BBB"/>
    <w:rsid w:val="00B01CA2"/>
    <w:rsid w:val="00B025A2"/>
    <w:rsid w:val="00B027B8"/>
    <w:rsid w:val="00B027EF"/>
    <w:rsid w:val="00B027F9"/>
    <w:rsid w:val="00B02A31"/>
    <w:rsid w:val="00B02D97"/>
    <w:rsid w:val="00B038E9"/>
    <w:rsid w:val="00B04537"/>
    <w:rsid w:val="00B04817"/>
    <w:rsid w:val="00B051BE"/>
    <w:rsid w:val="00B054F4"/>
    <w:rsid w:val="00B0639A"/>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361"/>
    <w:rsid w:val="00B23939"/>
    <w:rsid w:val="00B2394E"/>
    <w:rsid w:val="00B2497B"/>
    <w:rsid w:val="00B25447"/>
    <w:rsid w:val="00B2561E"/>
    <w:rsid w:val="00B2572B"/>
    <w:rsid w:val="00B25FC4"/>
    <w:rsid w:val="00B26428"/>
    <w:rsid w:val="00B2681D"/>
    <w:rsid w:val="00B2752E"/>
    <w:rsid w:val="00B30994"/>
    <w:rsid w:val="00B32124"/>
    <w:rsid w:val="00B323FD"/>
    <w:rsid w:val="00B32C46"/>
    <w:rsid w:val="00B32E9A"/>
    <w:rsid w:val="00B333DF"/>
    <w:rsid w:val="00B33F68"/>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2623"/>
    <w:rsid w:val="00B73AB8"/>
    <w:rsid w:val="00B73DE0"/>
    <w:rsid w:val="00B744F6"/>
    <w:rsid w:val="00B75687"/>
    <w:rsid w:val="00B75ADB"/>
    <w:rsid w:val="00B769CB"/>
    <w:rsid w:val="00B76F3C"/>
    <w:rsid w:val="00B7771E"/>
    <w:rsid w:val="00B80125"/>
    <w:rsid w:val="00B81934"/>
    <w:rsid w:val="00B81AD3"/>
    <w:rsid w:val="00B821FF"/>
    <w:rsid w:val="00B824A3"/>
    <w:rsid w:val="00B834EF"/>
    <w:rsid w:val="00B83C84"/>
    <w:rsid w:val="00B84F37"/>
    <w:rsid w:val="00B853BF"/>
    <w:rsid w:val="00B8636F"/>
    <w:rsid w:val="00B86BCB"/>
    <w:rsid w:val="00B87A97"/>
    <w:rsid w:val="00B90812"/>
    <w:rsid w:val="00B9100A"/>
    <w:rsid w:val="00B91A71"/>
    <w:rsid w:val="00B91ADB"/>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2B4B"/>
    <w:rsid w:val="00BA3554"/>
    <w:rsid w:val="00BA3B3E"/>
    <w:rsid w:val="00BA606E"/>
    <w:rsid w:val="00BA6100"/>
    <w:rsid w:val="00BA632C"/>
    <w:rsid w:val="00BB046F"/>
    <w:rsid w:val="00BB0E2D"/>
    <w:rsid w:val="00BB14A5"/>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371"/>
    <w:rsid w:val="00BC6493"/>
    <w:rsid w:val="00BC6807"/>
    <w:rsid w:val="00BC6E1C"/>
    <w:rsid w:val="00BC6EE1"/>
    <w:rsid w:val="00BC6FA9"/>
    <w:rsid w:val="00BC723A"/>
    <w:rsid w:val="00BC7336"/>
    <w:rsid w:val="00BC7AF7"/>
    <w:rsid w:val="00BD0588"/>
    <w:rsid w:val="00BD0D0A"/>
    <w:rsid w:val="00BD279E"/>
    <w:rsid w:val="00BD2920"/>
    <w:rsid w:val="00BD3B55"/>
    <w:rsid w:val="00BD4817"/>
    <w:rsid w:val="00BD572E"/>
    <w:rsid w:val="00BD5F94"/>
    <w:rsid w:val="00BD6BF7"/>
    <w:rsid w:val="00BD72E6"/>
    <w:rsid w:val="00BE01AE"/>
    <w:rsid w:val="00BE1884"/>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BA4"/>
    <w:rsid w:val="00BF40B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186"/>
    <w:rsid w:val="00C0648C"/>
    <w:rsid w:val="00C068EB"/>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348"/>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23B"/>
    <w:rsid w:val="00C358EA"/>
    <w:rsid w:val="00C364E8"/>
    <w:rsid w:val="00C3797F"/>
    <w:rsid w:val="00C4095B"/>
    <w:rsid w:val="00C4103B"/>
    <w:rsid w:val="00C42CB5"/>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7B9"/>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218"/>
    <w:rsid w:val="00C72606"/>
    <w:rsid w:val="00C727E5"/>
    <w:rsid w:val="00C72D0E"/>
    <w:rsid w:val="00C72E21"/>
    <w:rsid w:val="00C73E62"/>
    <w:rsid w:val="00C74A89"/>
    <w:rsid w:val="00C752FC"/>
    <w:rsid w:val="00C755F0"/>
    <w:rsid w:val="00C75A7D"/>
    <w:rsid w:val="00C8055A"/>
    <w:rsid w:val="00C806B2"/>
    <w:rsid w:val="00C807D9"/>
    <w:rsid w:val="00C80B25"/>
    <w:rsid w:val="00C80D21"/>
    <w:rsid w:val="00C813A9"/>
    <w:rsid w:val="00C81FE2"/>
    <w:rsid w:val="00C82BD2"/>
    <w:rsid w:val="00C83D8F"/>
    <w:rsid w:val="00C83F86"/>
    <w:rsid w:val="00C8401D"/>
    <w:rsid w:val="00C84419"/>
    <w:rsid w:val="00C849E5"/>
    <w:rsid w:val="00C84D2D"/>
    <w:rsid w:val="00C850AC"/>
    <w:rsid w:val="00C85FFA"/>
    <w:rsid w:val="00C864DC"/>
    <w:rsid w:val="00C91277"/>
    <w:rsid w:val="00C91D04"/>
    <w:rsid w:val="00C91DC3"/>
    <w:rsid w:val="00C91F69"/>
    <w:rsid w:val="00C92051"/>
    <w:rsid w:val="00C93FF9"/>
    <w:rsid w:val="00C94F08"/>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087"/>
    <w:rsid w:val="00CC0A8D"/>
    <w:rsid w:val="00CC16CF"/>
    <w:rsid w:val="00CC19D4"/>
    <w:rsid w:val="00CC3419"/>
    <w:rsid w:val="00CC3A77"/>
    <w:rsid w:val="00CC43F3"/>
    <w:rsid w:val="00CC49B7"/>
    <w:rsid w:val="00CC518E"/>
    <w:rsid w:val="00CC73F0"/>
    <w:rsid w:val="00CC7693"/>
    <w:rsid w:val="00CD043A"/>
    <w:rsid w:val="00CD3548"/>
    <w:rsid w:val="00CD4190"/>
    <w:rsid w:val="00CD435C"/>
    <w:rsid w:val="00CD43C8"/>
    <w:rsid w:val="00CD4792"/>
    <w:rsid w:val="00CD4898"/>
    <w:rsid w:val="00CD495E"/>
    <w:rsid w:val="00CE078F"/>
    <w:rsid w:val="00CE0D95"/>
    <w:rsid w:val="00CE0DB0"/>
    <w:rsid w:val="00CE1B2C"/>
    <w:rsid w:val="00CE1D85"/>
    <w:rsid w:val="00CE2264"/>
    <w:rsid w:val="00CE3A99"/>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4692"/>
    <w:rsid w:val="00CF6B55"/>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AE8"/>
    <w:rsid w:val="00D10B0C"/>
    <w:rsid w:val="00D11611"/>
    <w:rsid w:val="00D11A9E"/>
    <w:rsid w:val="00D11B62"/>
    <w:rsid w:val="00D12E85"/>
    <w:rsid w:val="00D132BC"/>
    <w:rsid w:val="00D14B02"/>
    <w:rsid w:val="00D150B0"/>
    <w:rsid w:val="00D15272"/>
    <w:rsid w:val="00D152D6"/>
    <w:rsid w:val="00D15ED6"/>
    <w:rsid w:val="00D161B8"/>
    <w:rsid w:val="00D16522"/>
    <w:rsid w:val="00D17209"/>
    <w:rsid w:val="00D17258"/>
    <w:rsid w:val="00D17BB8"/>
    <w:rsid w:val="00D20DD6"/>
    <w:rsid w:val="00D219A5"/>
    <w:rsid w:val="00D21F8D"/>
    <w:rsid w:val="00D22464"/>
    <w:rsid w:val="00D23CDE"/>
    <w:rsid w:val="00D24191"/>
    <w:rsid w:val="00D26DDD"/>
    <w:rsid w:val="00D26E4A"/>
    <w:rsid w:val="00D26FCF"/>
    <w:rsid w:val="00D2701E"/>
    <w:rsid w:val="00D27B1C"/>
    <w:rsid w:val="00D27C21"/>
    <w:rsid w:val="00D300C4"/>
    <w:rsid w:val="00D30487"/>
    <w:rsid w:val="00D30F7E"/>
    <w:rsid w:val="00D320A2"/>
    <w:rsid w:val="00D32414"/>
    <w:rsid w:val="00D326C7"/>
    <w:rsid w:val="00D32DD8"/>
    <w:rsid w:val="00D32F51"/>
    <w:rsid w:val="00D33205"/>
    <w:rsid w:val="00D3345B"/>
    <w:rsid w:val="00D33481"/>
    <w:rsid w:val="00D334D0"/>
    <w:rsid w:val="00D33F62"/>
    <w:rsid w:val="00D35441"/>
    <w:rsid w:val="00D359EB"/>
    <w:rsid w:val="00D35EB7"/>
    <w:rsid w:val="00D362DB"/>
    <w:rsid w:val="00D36D97"/>
    <w:rsid w:val="00D37020"/>
    <w:rsid w:val="00D371A7"/>
    <w:rsid w:val="00D37A8C"/>
    <w:rsid w:val="00D4097A"/>
    <w:rsid w:val="00D40DA0"/>
    <w:rsid w:val="00D411B6"/>
    <w:rsid w:val="00D432B0"/>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166"/>
    <w:rsid w:val="00D5674E"/>
    <w:rsid w:val="00D56D2A"/>
    <w:rsid w:val="00D57126"/>
    <w:rsid w:val="00D571F0"/>
    <w:rsid w:val="00D57531"/>
    <w:rsid w:val="00D576B7"/>
    <w:rsid w:val="00D601DB"/>
    <w:rsid w:val="00D607BC"/>
    <w:rsid w:val="00D6080E"/>
    <w:rsid w:val="00D60E8B"/>
    <w:rsid w:val="00D612BC"/>
    <w:rsid w:val="00D61805"/>
    <w:rsid w:val="00D61B60"/>
    <w:rsid w:val="00D61D87"/>
    <w:rsid w:val="00D627D0"/>
    <w:rsid w:val="00D62C0F"/>
    <w:rsid w:val="00D65B37"/>
    <w:rsid w:val="00D65BF2"/>
    <w:rsid w:val="00D65E4E"/>
    <w:rsid w:val="00D65EBA"/>
    <w:rsid w:val="00D67F67"/>
    <w:rsid w:val="00D71259"/>
    <w:rsid w:val="00D72A1B"/>
    <w:rsid w:val="00D7354F"/>
    <w:rsid w:val="00D7435F"/>
    <w:rsid w:val="00D74CCE"/>
    <w:rsid w:val="00D758CA"/>
    <w:rsid w:val="00D75F27"/>
    <w:rsid w:val="00D76BBA"/>
    <w:rsid w:val="00D770E9"/>
    <w:rsid w:val="00D77618"/>
    <w:rsid w:val="00D77ADB"/>
    <w:rsid w:val="00D77EF7"/>
    <w:rsid w:val="00D815D1"/>
    <w:rsid w:val="00D81660"/>
    <w:rsid w:val="00D81962"/>
    <w:rsid w:val="00D820D2"/>
    <w:rsid w:val="00D82DAD"/>
    <w:rsid w:val="00D83043"/>
    <w:rsid w:val="00D8313C"/>
    <w:rsid w:val="00D84287"/>
    <w:rsid w:val="00D84628"/>
    <w:rsid w:val="00D84988"/>
    <w:rsid w:val="00D85304"/>
    <w:rsid w:val="00D85759"/>
    <w:rsid w:val="00D86538"/>
    <w:rsid w:val="00D86FDE"/>
    <w:rsid w:val="00D873FE"/>
    <w:rsid w:val="00D875CB"/>
    <w:rsid w:val="00D879FD"/>
    <w:rsid w:val="00D90A5C"/>
    <w:rsid w:val="00D91F6D"/>
    <w:rsid w:val="00D91F8B"/>
    <w:rsid w:val="00D93027"/>
    <w:rsid w:val="00D93180"/>
    <w:rsid w:val="00D9388B"/>
    <w:rsid w:val="00D94DAE"/>
    <w:rsid w:val="00D9650F"/>
    <w:rsid w:val="00D970D2"/>
    <w:rsid w:val="00D976EB"/>
    <w:rsid w:val="00DA0948"/>
    <w:rsid w:val="00DA0A4E"/>
    <w:rsid w:val="00DA0F94"/>
    <w:rsid w:val="00DA0FDD"/>
    <w:rsid w:val="00DA10C9"/>
    <w:rsid w:val="00DA1AF1"/>
    <w:rsid w:val="00DA1F44"/>
    <w:rsid w:val="00DA2289"/>
    <w:rsid w:val="00DA2C85"/>
    <w:rsid w:val="00DA41B1"/>
    <w:rsid w:val="00DA4AD6"/>
    <w:rsid w:val="00DA641E"/>
    <w:rsid w:val="00DA687B"/>
    <w:rsid w:val="00DA6C97"/>
    <w:rsid w:val="00DB01A7"/>
    <w:rsid w:val="00DB0602"/>
    <w:rsid w:val="00DB2BCC"/>
    <w:rsid w:val="00DB3E17"/>
    <w:rsid w:val="00DB41B7"/>
    <w:rsid w:val="00DB4273"/>
    <w:rsid w:val="00DB43B2"/>
    <w:rsid w:val="00DB4B74"/>
    <w:rsid w:val="00DB4CC7"/>
    <w:rsid w:val="00DB52AC"/>
    <w:rsid w:val="00DB64C8"/>
    <w:rsid w:val="00DB6A81"/>
    <w:rsid w:val="00DB6D02"/>
    <w:rsid w:val="00DC1B3F"/>
    <w:rsid w:val="00DC3470"/>
    <w:rsid w:val="00DC38B6"/>
    <w:rsid w:val="00DC5332"/>
    <w:rsid w:val="00DC567F"/>
    <w:rsid w:val="00DC59F5"/>
    <w:rsid w:val="00DC5E2F"/>
    <w:rsid w:val="00DC6663"/>
    <w:rsid w:val="00DC6FEB"/>
    <w:rsid w:val="00DC769E"/>
    <w:rsid w:val="00DC77FB"/>
    <w:rsid w:val="00DC7A3F"/>
    <w:rsid w:val="00DC7EB5"/>
    <w:rsid w:val="00DD11BE"/>
    <w:rsid w:val="00DD2073"/>
    <w:rsid w:val="00DD2498"/>
    <w:rsid w:val="00DD322C"/>
    <w:rsid w:val="00DD3E3D"/>
    <w:rsid w:val="00DD4A2F"/>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8E2"/>
    <w:rsid w:val="00DE7A74"/>
    <w:rsid w:val="00DE7B31"/>
    <w:rsid w:val="00DE7F8F"/>
    <w:rsid w:val="00DF11C4"/>
    <w:rsid w:val="00DF1625"/>
    <w:rsid w:val="00DF19A1"/>
    <w:rsid w:val="00DF1EF7"/>
    <w:rsid w:val="00DF5182"/>
    <w:rsid w:val="00DF65D4"/>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078D5"/>
    <w:rsid w:val="00E10031"/>
    <w:rsid w:val="00E1087A"/>
    <w:rsid w:val="00E10BB7"/>
    <w:rsid w:val="00E1111C"/>
    <w:rsid w:val="00E12FC6"/>
    <w:rsid w:val="00E1458D"/>
    <w:rsid w:val="00E14B6C"/>
    <w:rsid w:val="00E15826"/>
    <w:rsid w:val="00E1582E"/>
    <w:rsid w:val="00E15A77"/>
    <w:rsid w:val="00E161F1"/>
    <w:rsid w:val="00E16D54"/>
    <w:rsid w:val="00E16E4E"/>
    <w:rsid w:val="00E17B5D"/>
    <w:rsid w:val="00E20011"/>
    <w:rsid w:val="00E2073B"/>
    <w:rsid w:val="00E207EB"/>
    <w:rsid w:val="00E20B3E"/>
    <w:rsid w:val="00E20E95"/>
    <w:rsid w:val="00E21322"/>
    <w:rsid w:val="00E21547"/>
    <w:rsid w:val="00E2217F"/>
    <w:rsid w:val="00E222A7"/>
    <w:rsid w:val="00E2245F"/>
    <w:rsid w:val="00E22E43"/>
    <w:rsid w:val="00E22E51"/>
    <w:rsid w:val="00E23921"/>
    <w:rsid w:val="00E23A9A"/>
    <w:rsid w:val="00E23F7F"/>
    <w:rsid w:val="00E2406F"/>
    <w:rsid w:val="00E242FF"/>
    <w:rsid w:val="00E24682"/>
    <w:rsid w:val="00E24EBF"/>
    <w:rsid w:val="00E25D59"/>
    <w:rsid w:val="00E2620A"/>
    <w:rsid w:val="00E26213"/>
    <w:rsid w:val="00E26A48"/>
    <w:rsid w:val="00E26DCE"/>
    <w:rsid w:val="00E304D8"/>
    <w:rsid w:val="00E30D12"/>
    <w:rsid w:val="00E31A0F"/>
    <w:rsid w:val="00E326DD"/>
    <w:rsid w:val="00E327B8"/>
    <w:rsid w:val="00E338B3"/>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457"/>
    <w:rsid w:val="00E45ACA"/>
    <w:rsid w:val="00E45C7F"/>
    <w:rsid w:val="00E46422"/>
    <w:rsid w:val="00E46DBA"/>
    <w:rsid w:val="00E46F12"/>
    <w:rsid w:val="00E50FCC"/>
    <w:rsid w:val="00E51117"/>
    <w:rsid w:val="00E51EEA"/>
    <w:rsid w:val="00E520F5"/>
    <w:rsid w:val="00E5348C"/>
    <w:rsid w:val="00E534B7"/>
    <w:rsid w:val="00E54297"/>
    <w:rsid w:val="00E54B2C"/>
    <w:rsid w:val="00E5510F"/>
    <w:rsid w:val="00E556B7"/>
    <w:rsid w:val="00E57C78"/>
    <w:rsid w:val="00E6008B"/>
    <w:rsid w:val="00E6021D"/>
    <w:rsid w:val="00E6044F"/>
    <w:rsid w:val="00E60526"/>
    <w:rsid w:val="00E61E2C"/>
    <w:rsid w:val="00E6289E"/>
    <w:rsid w:val="00E6367A"/>
    <w:rsid w:val="00E63C8D"/>
    <w:rsid w:val="00E64337"/>
    <w:rsid w:val="00E656BF"/>
    <w:rsid w:val="00E65F37"/>
    <w:rsid w:val="00E66866"/>
    <w:rsid w:val="00E66A48"/>
    <w:rsid w:val="00E66A50"/>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42C"/>
    <w:rsid w:val="00E81514"/>
    <w:rsid w:val="00E81D32"/>
    <w:rsid w:val="00E84171"/>
    <w:rsid w:val="00E85A49"/>
    <w:rsid w:val="00E877A6"/>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44"/>
    <w:rsid w:val="00E97AB0"/>
    <w:rsid w:val="00EA059F"/>
    <w:rsid w:val="00EA06E9"/>
    <w:rsid w:val="00EA150B"/>
    <w:rsid w:val="00EA1765"/>
    <w:rsid w:val="00EA377A"/>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628"/>
    <w:rsid w:val="00EB395D"/>
    <w:rsid w:val="00EB3A16"/>
    <w:rsid w:val="00EB42B2"/>
    <w:rsid w:val="00EB4473"/>
    <w:rsid w:val="00EB487B"/>
    <w:rsid w:val="00EB5989"/>
    <w:rsid w:val="00EB5AB1"/>
    <w:rsid w:val="00EB5F02"/>
    <w:rsid w:val="00EB602D"/>
    <w:rsid w:val="00EB6064"/>
    <w:rsid w:val="00EB6314"/>
    <w:rsid w:val="00EB6684"/>
    <w:rsid w:val="00EB6702"/>
    <w:rsid w:val="00EB6E54"/>
    <w:rsid w:val="00EB7570"/>
    <w:rsid w:val="00EC0C4F"/>
    <w:rsid w:val="00EC20A0"/>
    <w:rsid w:val="00EC20BC"/>
    <w:rsid w:val="00EC22F7"/>
    <w:rsid w:val="00EC2345"/>
    <w:rsid w:val="00EC2CDE"/>
    <w:rsid w:val="00EC4497"/>
    <w:rsid w:val="00EC49B0"/>
    <w:rsid w:val="00EC6281"/>
    <w:rsid w:val="00EC6735"/>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200"/>
    <w:rsid w:val="00EE0172"/>
    <w:rsid w:val="00EE09A4"/>
    <w:rsid w:val="00EE0CF1"/>
    <w:rsid w:val="00EE0EB3"/>
    <w:rsid w:val="00EE0EF1"/>
    <w:rsid w:val="00EE11C5"/>
    <w:rsid w:val="00EE1789"/>
    <w:rsid w:val="00EE2663"/>
    <w:rsid w:val="00EE3057"/>
    <w:rsid w:val="00EE38FD"/>
    <w:rsid w:val="00EE55F5"/>
    <w:rsid w:val="00EE5855"/>
    <w:rsid w:val="00EE5A09"/>
    <w:rsid w:val="00EE5DD1"/>
    <w:rsid w:val="00EE7019"/>
    <w:rsid w:val="00EE73A8"/>
    <w:rsid w:val="00EE7A99"/>
    <w:rsid w:val="00EF0EAF"/>
    <w:rsid w:val="00EF124E"/>
    <w:rsid w:val="00EF1285"/>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19D"/>
    <w:rsid w:val="00F02279"/>
    <w:rsid w:val="00F022D6"/>
    <w:rsid w:val="00F0233F"/>
    <w:rsid w:val="00F025FC"/>
    <w:rsid w:val="00F02AB6"/>
    <w:rsid w:val="00F02DBC"/>
    <w:rsid w:val="00F03B10"/>
    <w:rsid w:val="00F04FC3"/>
    <w:rsid w:val="00F05954"/>
    <w:rsid w:val="00F05E46"/>
    <w:rsid w:val="00F06F30"/>
    <w:rsid w:val="00F0796A"/>
    <w:rsid w:val="00F07CA4"/>
    <w:rsid w:val="00F11200"/>
    <w:rsid w:val="00F11794"/>
    <w:rsid w:val="00F11AC7"/>
    <w:rsid w:val="00F11D9C"/>
    <w:rsid w:val="00F124AB"/>
    <w:rsid w:val="00F1253C"/>
    <w:rsid w:val="00F125C4"/>
    <w:rsid w:val="00F130E4"/>
    <w:rsid w:val="00F131EC"/>
    <w:rsid w:val="00F1389B"/>
    <w:rsid w:val="00F13FFF"/>
    <w:rsid w:val="00F141E2"/>
    <w:rsid w:val="00F154A2"/>
    <w:rsid w:val="00F15F72"/>
    <w:rsid w:val="00F166EA"/>
    <w:rsid w:val="00F16AAC"/>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486"/>
    <w:rsid w:val="00F2770D"/>
    <w:rsid w:val="00F27778"/>
    <w:rsid w:val="00F30392"/>
    <w:rsid w:val="00F30C32"/>
    <w:rsid w:val="00F313B8"/>
    <w:rsid w:val="00F3375B"/>
    <w:rsid w:val="00F337CB"/>
    <w:rsid w:val="00F339E3"/>
    <w:rsid w:val="00F36E1F"/>
    <w:rsid w:val="00F377C0"/>
    <w:rsid w:val="00F37F2C"/>
    <w:rsid w:val="00F403A5"/>
    <w:rsid w:val="00F406AC"/>
    <w:rsid w:val="00F40D4D"/>
    <w:rsid w:val="00F4140F"/>
    <w:rsid w:val="00F42F55"/>
    <w:rsid w:val="00F43624"/>
    <w:rsid w:val="00F4395E"/>
    <w:rsid w:val="00F449C0"/>
    <w:rsid w:val="00F4506C"/>
    <w:rsid w:val="00F45B4D"/>
    <w:rsid w:val="00F45B8B"/>
    <w:rsid w:val="00F46EFF"/>
    <w:rsid w:val="00F51B3A"/>
    <w:rsid w:val="00F5285F"/>
    <w:rsid w:val="00F53525"/>
    <w:rsid w:val="00F5468B"/>
    <w:rsid w:val="00F546F2"/>
    <w:rsid w:val="00F5526F"/>
    <w:rsid w:val="00F55654"/>
    <w:rsid w:val="00F556B0"/>
    <w:rsid w:val="00F55EE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3CAB"/>
    <w:rsid w:val="00F743B3"/>
    <w:rsid w:val="00F7451F"/>
    <w:rsid w:val="00F7467F"/>
    <w:rsid w:val="00F74984"/>
    <w:rsid w:val="00F7548C"/>
    <w:rsid w:val="00F7609B"/>
    <w:rsid w:val="00F76331"/>
    <w:rsid w:val="00F7776B"/>
    <w:rsid w:val="00F8049A"/>
    <w:rsid w:val="00F8177F"/>
    <w:rsid w:val="00F825AC"/>
    <w:rsid w:val="00F82623"/>
    <w:rsid w:val="00F833F1"/>
    <w:rsid w:val="00F839B3"/>
    <w:rsid w:val="00F83B76"/>
    <w:rsid w:val="00F83DB3"/>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4C"/>
    <w:rsid w:val="00F954E8"/>
    <w:rsid w:val="00F959F3"/>
    <w:rsid w:val="00F96621"/>
    <w:rsid w:val="00F96F97"/>
    <w:rsid w:val="00F97D3E"/>
    <w:rsid w:val="00FA0498"/>
    <w:rsid w:val="00FA0E41"/>
    <w:rsid w:val="00FA11F7"/>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E58"/>
    <w:rsid w:val="00FC096C"/>
    <w:rsid w:val="00FC0FDC"/>
    <w:rsid w:val="00FC22F4"/>
    <w:rsid w:val="00FC283C"/>
    <w:rsid w:val="00FC2EA5"/>
    <w:rsid w:val="00FC31D8"/>
    <w:rsid w:val="00FC32F6"/>
    <w:rsid w:val="00FC4412"/>
    <w:rsid w:val="00FC4B16"/>
    <w:rsid w:val="00FC5FA5"/>
    <w:rsid w:val="00FC6150"/>
    <w:rsid w:val="00FC64CE"/>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E7E6A"/>
    <w:rsid w:val="00FF016B"/>
    <w:rsid w:val="00FF0766"/>
    <w:rsid w:val="00FF0775"/>
    <w:rsid w:val="00FF0FE2"/>
    <w:rsid w:val="00FF1424"/>
    <w:rsid w:val="00FF150F"/>
    <w:rsid w:val="00FF1D27"/>
    <w:rsid w:val="00FF207E"/>
    <w:rsid w:val="00FF28EE"/>
    <w:rsid w:val="00FF2E56"/>
    <w:rsid w:val="00FF3050"/>
    <w:rsid w:val="00FF331F"/>
    <w:rsid w:val="00FF3D6A"/>
    <w:rsid w:val="00FF3E3D"/>
    <w:rsid w:val="00FF3F8F"/>
    <w:rsid w:val="00FF517E"/>
    <w:rsid w:val="00FF609D"/>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qFormat/>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qFormat/>
    <w:rsid w:val="00853479"/>
    <w:rPr>
      <w:sz w:val="24"/>
      <w:szCs w:val="24"/>
    </w:rPr>
  </w:style>
  <w:style w:type="paragraph" w:customStyle="1" w:styleId="ListParagraph1">
    <w:name w:val="List Paragraph1"/>
    <w:basedOn w:val="Normal"/>
    <w:qFormat/>
    <w:rsid w:val="002D4A45"/>
    <w:pPr>
      <w:ind w:left="720"/>
      <w:contextualSpacing/>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125243582">
      <w:bodyDiv w:val="1"/>
      <w:marLeft w:val="0"/>
      <w:marRight w:val="0"/>
      <w:marTop w:val="0"/>
      <w:marBottom w:val="0"/>
      <w:divBdr>
        <w:top w:val="none" w:sz="0" w:space="0" w:color="auto"/>
        <w:left w:val="none" w:sz="0" w:space="0" w:color="auto"/>
        <w:bottom w:val="none" w:sz="0" w:space="0" w:color="auto"/>
        <w:right w:val="none" w:sz="0" w:space="0" w:color="auto"/>
      </w:divBdr>
    </w:div>
    <w:div w:id="1274732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098603760">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0991631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61</Pages>
  <Words>21687</Words>
  <Characters>123617</Characters>
  <Application>Microsoft Office Word</Application>
  <DocSecurity>0</DocSecurity>
  <Lines>1030</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145014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Vachagan Mejunc</cp:lastModifiedBy>
  <cp:revision>560</cp:revision>
  <cp:lastPrinted>2022-12-28T05:49:00Z</cp:lastPrinted>
  <dcterms:created xsi:type="dcterms:W3CDTF">2022-10-31T11:39:00Z</dcterms:created>
  <dcterms:modified xsi:type="dcterms:W3CDTF">2026-02-19T12:14:00Z</dcterms:modified>
</cp:coreProperties>
</file>